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C91D7" w14:textId="77777777" w:rsidR="00B96BE5" w:rsidRDefault="00B96BE5" w:rsidP="00B7050F">
      <w:pPr>
        <w:jc w:val="center"/>
        <w:rPr>
          <w:rFonts w:asciiTheme="minorHAnsi" w:hAnsiTheme="minorHAnsi" w:cs="Arial"/>
          <w:b/>
          <w:sz w:val="20"/>
          <w:lang w:val="sk-SK"/>
        </w:rPr>
      </w:pPr>
    </w:p>
    <w:p w14:paraId="4CD3D1FA" w14:textId="77777777" w:rsidR="00B96BE5" w:rsidRDefault="00B96BE5" w:rsidP="00B7050F">
      <w:pPr>
        <w:jc w:val="center"/>
        <w:rPr>
          <w:rFonts w:asciiTheme="minorHAnsi" w:hAnsiTheme="minorHAnsi" w:cs="Arial"/>
          <w:b/>
          <w:sz w:val="20"/>
          <w:lang w:val="sk-SK"/>
        </w:rPr>
      </w:pPr>
    </w:p>
    <w:p w14:paraId="752B3ACF" w14:textId="77777777" w:rsidR="00B96BE5" w:rsidRDefault="00B96BE5" w:rsidP="00B7050F">
      <w:pPr>
        <w:jc w:val="center"/>
        <w:rPr>
          <w:rFonts w:asciiTheme="minorHAnsi" w:hAnsiTheme="minorHAnsi" w:cs="Arial"/>
          <w:b/>
          <w:sz w:val="20"/>
          <w:lang w:val="sk-SK"/>
        </w:rPr>
      </w:pPr>
    </w:p>
    <w:p w14:paraId="167C12FC" w14:textId="77777777" w:rsidR="00B96BE5" w:rsidRDefault="00B96BE5" w:rsidP="00B7050F">
      <w:pPr>
        <w:jc w:val="center"/>
        <w:rPr>
          <w:rFonts w:asciiTheme="minorHAnsi" w:hAnsiTheme="minorHAnsi" w:cs="Arial"/>
          <w:b/>
          <w:sz w:val="20"/>
          <w:lang w:val="sk-SK"/>
        </w:rPr>
      </w:pPr>
    </w:p>
    <w:p w14:paraId="3211EA22" w14:textId="10ACE29E" w:rsidR="00B7050F" w:rsidRPr="00B7050F" w:rsidRDefault="0002660E" w:rsidP="00B7050F">
      <w:pPr>
        <w:jc w:val="center"/>
        <w:rPr>
          <w:rFonts w:asciiTheme="minorHAnsi" w:hAnsiTheme="minorHAnsi" w:cs="Arial"/>
          <w:b/>
          <w:bCs/>
          <w:sz w:val="20"/>
          <w:lang w:val="sk-SK"/>
        </w:rPr>
      </w:pPr>
      <w:r w:rsidRPr="00B7050F">
        <w:rPr>
          <w:rFonts w:asciiTheme="minorHAnsi" w:hAnsiTheme="minorHAnsi" w:cs="Arial"/>
          <w:b/>
          <w:sz w:val="20"/>
          <w:lang w:val="sk-SK"/>
        </w:rPr>
        <w:t>V</w:t>
      </w:r>
      <w:r w:rsidR="007B322B" w:rsidRPr="00B7050F">
        <w:rPr>
          <w:rFonts w:asciiTheme="minorHAnsi" w:hAnsiTheme="minorHAnsi" w:cs="Arial"/>
          <w:b/>
          <w:sz w:val="20"/>
          <w:lang w:val="sk-SK"/>
        </w:rPr>
        <w:t xml:space="preserve">yhlásenie žiadateľa o minimálnu pomoc </w:t>
      </w:r>
      <w:r w:rsidR="00B7050F" w:rsidRPr="00B7050F">
        <w:rPr>
          <w:rFonts w:asciiTheme="minorHAnsi" w:hAnsiTheme="minorHAnsi" w:cs="Arial"/>
          <w:b/>
          <w:bCs/>
          <w:sz w:val="20"/>
          <w:lang w:val="sk-SK"/>
        </w:rPr>
        <w:t xml:space="preserve">na podporu </w:t>
      </w:r>
      <w:r w:rsidR="00923C32" w:rsidRPr="00923C32">
        <w:rPr>
          <w:rFonts w:asciiTheme="minorHAnsi" w:hAnsiTheme="minorHAnsi" w:cs="Arial"/>
          <w:b/>
          <w:bCs/>
          <w:sz w:val="20"/>
          <w:lang w:val="sk-SK"/>
        </w:rPr>
        <w:t>implementácie operácií v rámci stratégií miestneho rozvoja vedeného komunitou</w:t>
      </w:r>
      <w:r w:rsidR="00904147">
        <w:rPr>
          <w:rFonts w:asciiTheme="minorHAnsi" w:hAnsiTheme="minorHAnsi" w:cs="Arial"/>
          <w:b/>
          <w:bCs/>
          <w:sz w:val="20"/>
          <w:lang w:val="sk-SK"/>
        </w:rPr>
        <w:t xml:space="preserve"> </w:t>
      </w:r>
      <w:r w:rsidR="00C05B11">
        <w:rPr>
          <w:rFonts w:asciiTheme="minorHAnsi" w:hAnsiTheme="minorHAnsi" w:cs="Arial"/>
          <w:b/>
          <w:bCs/>
          <w:sz w:val="20"/>
          <w:lang w:val="sk-SK"/>
        </w:rPr>
        <w:t xml:space="preserve">DM </w:t>
      </w:r>
      <w:ins w:id="0" w:author="Jana Vacíková" w:date="2024-12-18T09:11:00Z">
        <w:r w:rsidR="009C247D">
          <w:rPr>
            <w:rFonts w:asciiTheme="minorHAnsi" w:hAnsiTheme="minorHAnsi" w:cs="Arial"/>
            <w:b/>
            <w:bCs/>
            <w:sz w:val="20"/>
            <w:lang w:val="sk-SK"/>
          </w:rPr>
          <w:t>54</w:t>
        </w:r>
      </w:ins>
      <w:del w:id="1" w:author="Jana Vacíková" w:date="2024-12-18T09:11:00Z">
        <w:r w:rsidR="00923C32" w:rsidDel="009C247D">
          <w:rPr>
            <w:rFonts w:asciiTheme="minorHAnsi" w:hAnsiTheme="minorHAnsi" w:cs="Arial"/>
            <w:b/>
            <w:bCs/>
            <w:sz w:val="20"/>
            <w:lang w:val="sk-SK"/>
          </w:rPr>
          <w:delText>4</w:delText>
        </w:r>
      </w:del>
      <w:r w:rsidR="00C05B11">
        <w:rPr>
          <w:rFonts w:asciiTheme="minorHAnsi" w:hAnsiTheme="minorHAnsi" w:cs="Arial"/>
          <w:b/>
          <w:bCs/>
          <w:sz w:val="20"/>
          <w:lang w:val="sk-SK"/>
        </w:rPr>
        <w:t>/</w:t>
      </w:r>
      <w:ins w:id="2" w:author="Jana Vacíková" w:date="2024-12-18T09:11:00Z">
        <w:r w:rsidR="009C247D">
          <w:rPr>
            <w:rFonts w:asciiTheme="minorHAnsi" w:hAnsiTheme="minorHAnsi" w:cs="Arial"/>
            <w:b/>
            <w:bCs/>
            <w:sz w:val="20"/>
            <w:lang w:val="sk-SK"/>
          </w:rPr>
          <w:t>2024</w:t>
        </w:r>
      </w:ins>
      <w:del w:id="3" w:author="Jana Vacíková" w:date="2024-12-18T09:11:00Z">
        <w:r w:rsidR="00923C32" w:rsidDel="009C247D">
          <w:rPr>
            <w:rFonts w:asciiTheme="minorHAnsi" w:hAnsiTheme="minorHAnsi" w:cs="Arial"/>
            <w:b/>
            <w:bCs/>
            <w:sz w:val="20"/>
            <w:lang w:val="sk-SK"/>
          </w:rPr>
          <w:delText>2018</w:delText>
        </w:r>
      </w:del>
      <w:r w:rsidR="00EF75F7">
        <w:rPr>
          <w:rFonts w:asciiTheme="minorHAnsi" w:hAnsiTheme="minorHAnsi" w:cs="Arial"/>
          <w:b/>
          <w:bCs/>
          <w:sz w:val="20"/>
          <w:lang w:val="sk-SK"/>
        </w:rPr>
        <w:t xml:space="preserve"> </w:t>
      </w:r>
      <w:r w:rsidR="00EF75F7" w:rsidRPr="00086746">
        <w:rPr>
          <w:rFonts w:asciiTheme="minorHAnsi" w:hAnsiTheme="minorHAnsi" w:cs="Arial"/>
          <w:b/>
          <w:bCs/>
          <w:color w:val="FF0000"/>
          <w:sz w:val="20"/>
          <w:lang w:val="sk-SK"/>
        </w:rPr>
        <w:t>v</w:t>
      </w:r>
      <w:r w:rsidR="00086746">
        <w:rPr>
          <w:rFonts w:asciiTheme="minorHAnsi" w:hAnsiTheme="minorHAnsi" w:cs="Arial"/>
          <w:b/>
          <w:bCs/>
          <w:color w:val="FF0000"/>
          <w:sz w:val="20"/>
          <w:lang w:val="sk-SK"/>
        </w:rPr>
        <w:t> platnom znení</w:t>
      </w:r>
    </w:p>
    <w:p w14:paraId="09F5CCA1" w14:textId="681C19F0" w:rsidR="00524A8B" w:rsidRPr="00B7050F" w:rsidRDefault="00B7050F" w:rsidP="00B7050F">
      <w:pPr>
        <w:jc w:val="center"/>
        <w:rPr>
          <w:rFonts w:asciiTheme="minorHAnsi" w:hAnsiTheme="minorHAnsi" w:cs="Arial"/>
          <w:b/>
          <w:sz w:val="20"/>
          <w:lang w:val="sk-SK"/>
        </w:rPr>
      </w:pPr>
      <w:r w:rsidRPr="00B7050F">
        <w:rPr>
          <w:rFonts w:asciiTheme="minorHAnsi" w:hAnsiTheme="minorHAnsi" w:cs="Arial"/>
          <w:b/>
          <w:bCs/>
          <w:sz w:val="20"/>
          <w:lang w:val="sk-SK"/>
        </w:rPr>
        <w:t xml:space="preserve">(podopatrenie </w:t>
      </w:r>
      <w:r w:rsidR="00923C32" w:rsidRPr="00923C32">
        <w:rPr>
          <w:rFonts w:asciiTheme="minorHAnsi" w:hAnsiTheme="minorHAnsi" w:cs="Arial"/>
          <w:b/>
          <w:bCs/>
          <w:color w:val="FF0000"/>
          <w:sz w:val="20"/>
          <w:lang w:val="sk-SK"/>
        </w:rPr>
        <w:t>číslo podopatrenia - doplniť</w:t>
      </w:r>
      <w:r w:rsidRPr="00B7050F">
        <w:rPr>
          <w:rFonts w:asciiTheme="minorHAnsi" w:hAnsiTheme="minorHAnsi" w:cs="Arial"/>
          <w:b/>
          <w:bCs/>
          <w:sz w:val="20"/>
          <w:lang w:val="sk-SK"/>
        </w:rPr>
        <w:t xml:space="preserve"> </w:t>
      </w:r>
      <w:r w:rsidR="00923C32">
        <w:rPr>
          <w:rFonts w:asciiTheme="minorHAnsi" w:hAnsiTheme="minorHAnsi" w:cs="Arial"/>
          <w:b/>
          <w:bCs/>
          <w:sz w:val="20"/>
          <w:lang w:val="sk-SK"/>
        </w:rPr>
        <w:t xml:space="preserve">– </w:t>
      </w:r>
      <w:r w:rsidR="00923C32" w:rsidRPr="00923C32">
        <w:rPr>
          <w:rFonts w:asciiTheme="minorHAnsi" w:hAnsiTheme="minorHAnsi" w:cs="Arial"/>
          <w:b/>
          <w:bCs/>
          <w:color w:val="FF0000"/>
          <w:sz w:val="20"/>
          <w:lang w:val="sk-SK"/>
        </w:rPr>
        <w:t xml:space="preserve">názov </w:t>
      </w:r>
      <w:proofErr w:type="spellStart"/>
      <w:r w:rsidR="00923C32" w:rsidRPr="00923C32">
        <w:rPr>
          <w:rFonts w:asciiTheme="minorHAnsi" w:hAnsiTheme="minorHAnsi" w:cs="Arial"/>
          <w:b/>
          <w:bCs/>
          <w:color w:val="FF0000"/>
          <w:sz w:val="20"/>
          <w:lang w:val="sk-SK"/>
        </w:rPr>
        <w:t>podopatrenia</w:t>
      </w:r>
      <w:proofErr w:type="spellEnd"/>
      <w:r w:rsidR="00923C32" w:rsidRPr="00923C32">
        <w:rPr>
          <w:rFonts w:asciiTheme="minorHAnsi" w:hAnsiTheme="minorHAnsi" w:cs="Arial"/>
          <w:b/>
          <w:bCs/>
          <w:color w:val="FF0000"/>
          <w:sz w:val="20"/>
          <w:lang w:val="sk-SK"/>
        </w:rPr>
        <w:t xml:space="preserve"> - doplniť</w:t>
      </w:r>
      <w:r w:rsidRPr="00B7050F">
        <w:rPr>
          <w:rFonts w:asciiTheme="minorHAnsi" w:hAnsiTheme="minorHAnsi" w:cs="Arial"/>
          <w:b/>
          <w:bCs/>
          <w:sz w:val="20"/>
          <w:lang w:val="sk-SK"/>
        </w:rPr>
        <w:t>)</w:t>
      </w:r>
    </w:p>
    <w:p w14:paraId="6FA28430" w14:textId="74581125" w:rsidR="00524A8B" w:rsidRPr="00B7050F" w:rsidRDefault="009F3EAA" w:rsidP="00FF1F90">
      <w:pPr>
        <w:jc w:val="center"/>
        <w:rPr>
          <w:rFonts w:asciiTheme="minorHAnsi" w:hAnsiTheme="minorHAnsi" w:cs="Arial"/>
          <w:b/>
          <w:sz w:val="20"/>
          <w:lang w:val="sk-SK"/>
        </w:rPr>
      </w:pPr>
      <w:r w:rsidRPr="00B7050F">
        <w:rPr>
          <w:rFonts w:asciiTheme="minorHAnsi" w:hAnsiTheme="minorHAnsi" w:cs="Arial"/>
          <w:b/>
          <w:sz w:val="20"/>
          <w:lang w:val="sk-SK"/>
        </w:rPr>
        <w:t>podľa</w:t>
      </w:r>
    </w:p>
    <w:p w14:paraId="34312F69" w14:textId="1C399277" w:rsidR="00D57E01" w:rsidRPr="00B7050F" w:rsidDel="009C247D" w:rsidRDefault="009C247D" w:rsidP="00FF1F90">
      <w:pPr>
        <w:jc w:val="center"/>
        <w:rPr>
          <w:del w:id="4" w:author="Jana Vacíková" w:date="2024-12-18T09:12:00Z"/>
          <w:rFonts w:asciiTheme="minorHAnsi" w:hAnsiTheme="minorHAnsi" w:cs="Arial"/>
          <w:b/>
          <w:sz w:val="20"/>
          <w:lang w:val="sk-SK"/>
        </w:rPr>
      </w:pPr>
      <w:ins w:id="5" w:author="Jana Vacíková" w:date="2024-12-18T09:12:00Z">
        <w:r>
          <w:rPr>
            <w:rFonts w:asciiTheme="minorHAnsi" w:hAnsiTheme="minorHAnsi" w:cs="Arial"/>
            <w:b/>
            <w:sz w:val="20"/>
            <w:lang w:val="sk-SK"/>
          </w:rPr>
          <w:t>n</w:t>
        </w:r>
        <w:r w:rsidRPr="009C247D">
          <w:rPr>
            <w:rFonts w:asciiTheme="minorHAnsi" w:hAnsiTheme="minorHAnsi" w:cs="Arial"/>
            <w:b/>
            <w:sz w:val="20"/>
            <w:lang w:val="sk-SK"/>
          </w:rPr>
          <w:t>ariadeni</w:t>
        </w:r>
        <w:r>
          <w:rPr>
            <w:rFonts w:asciiTheme="minorHAnsi" w:hAnsiTheme="minorHAnsi" w:cs="Arial"/>
            <w:b/>
            <w:sz w:val="20"/>
            <w:lang w:val="sk-SK"/>
          </w:rPr>
          <w:t>a</w:t>
        </w:r>
        <w:r w:rsidRPr="009C247D">
          <w:rPr>
            <w:rFonts w:asciiTheme="minorHAnsi" w:hAnsiTheme="minorHAnsi" w:cs="Arial"/>
            <w:b/>
            <w:sz w:val="20"/>
            <w:lang w:val="sk-SK"/>
          </w:rPr>
          <w:t xml:space="preserve"> Komisie (EÚ) č. 2023/2831 z 13. decembra 2023 o uplatňovaní článkov 107 a 108 Zmluvy o fungovaní Európskej únie na pomoc de </w:t>
        </w:r>
        <w:proofErr w:type="spellStart"/>
        <w:r w:rsidRPr="009C247D">
          <w:rPr>
            <w:rFonts w:asciiTheme="minorHAnsi" w:hAnsiTheme="minorHAnsi" w:cs="Arial"/>
            <w:b/>
            <w:sz w:val="20"/>
            <w:lang w:val="sk-SK"/>
          </w:rPr>
          <w:t>minimis</w:t>
        </w:r>
        <w:proofErr w:type="spellEnd"/>
        <w:r w:rsidRPr="009C247D">
          <w:rPr>
            <w:rFonts w:asciiTheme="minorHAnsi" w:hAnsiTheme="minorHAnsi" w:cs="Arial"/>
            <w:b/>
            <w:sz w:val="20"/>
            <w:lang w:val="sk-SK"/>
          </w:rPr>
          <w:t xml:space="preserve"> v platnom znení (</w:t>
        </w:r>
        <w:proofErr w:type="spellStart"/>
        <w:r w:rsidRPr="009C247D">
          <w:rPr>
            <w:rFonts w:asciiTheme="minorHAnsi" w:hAnsiTheme="minorHAnsi" w:cs="Arial"/>
            <w:b/>
            <w:sz w:val="20"/>
            <w:lang w:val="sk-SK"/>
          </w:rPr>
          <w:t>Ú.v</w:t>
        </w:r>
        <w:proofErr w:type="spellEnd"/>
        <w:r w:rsidRPr="009C247D">
          <w:rPr>
            <w:rFonts w:asciiTheme="minorHAnsi" w:hAnsiTheme="minorHAnsi" w:cs="Arial"/>
            <w:b/>
            <w:sz w:val="20"/>
            <w:lang w:val="sk-SK"/>
          </w:rPr>
          <w:t xml:space="preserve">. EÚ L 2023/2831,15.12.2023) </w:t>
        </w:r>
      </w:ins>
      <w:del w:id="6" w:author="Jana Vacíková" w:date="2024-12-18T09:12:00Z">
        <w:r w:rsidR="009F3EAA" w:rsidRPr="00B7050F" w:rsidDel="009C247D">
          <w:rPr>
            <w:rFonts w:asciiTheme="minorHAnsi" w:hAnsiTheme="minorHAnsi" w:cs="Arial"/>
            <w:b/>
            <w:sz w:val="20"/>
            <w:lang w:val="sk-SK"/>
          </w:rPr>
          <w:delText xml:space="preserve">nariadenia Komisie (EÚ) č. 1407/2013 z 18. decembra 2013 o uplatňovaní článkov 107 a 108 Zmluvy o fungovaní Európskej únie na pomoc </w:delText>
        </w:r>
        <w:r w:rsidR="00E1252C" w:rsidRPr="00B7050F" w:rsidDel="009C247D">
          <w:rPr>
            <w:rFonts w:asciiTheme="minorHAnsi" w:hAnsiTheme="minorHAnsi" w:cs="Arial"/>
            <w:b/>
            <w:sz w:val="20"/>
            <w:lang w:val="sk-SK"/>
          </w:rPr>
          <w:delText>de minimis</w:delText>
        </w:r>
      </w:del>
    </w:p>
    <w:p w14:paraId="5DF48D42" w14:textId="77777777" w:rsidR="00D57E01" w:rsidRPr="00B7050F" w:rsidRDefault="00D57E01" w:rsidP="00FF1F90">
      <w:pPr>
        <w:autoSpaceDE w:val="0"/>
        <w:autoSpaceDN w:val="0"/>
        <w:adjustRightInd w:val="0"/>
        <w:jc w:val="center"/>
        <w:rPr>
          <w:rFonts w:asciiTheme="minorHAnsi" w:hAnsiTheme="minorHAnsi" w:cs="Arial"/>
          <w:b/>
          <w:bCs/>
          <w:sz w:val="20"/>
          <w:lang w:val="sk-SK"/>
        </w:rPr>
      </w:pPr>
    </w:p>
    <w:p w14:paraId="2D11B124" w14:textId="77777777" w:rsidR="00524A8B" w:rsidRPr="00B7050F" w:rsidRDefault="00524A8B" w:rsidP="00D57E01">
      <w:pPr>
        <w:autoSpaceDE w:val="0"/>
        <w:autoSpaceDN w:val="0"/>
        <w:adjustRightInd w:val="0"/>
        <w:rPr>
          <w:rFonts w:asciiTheme="minorHAnsi" w:hAnsiTheme="minorHAnsi" w:cs="Arial"/>
          <w:b/>
          <w:bCs/>
          <w:sz w:val="20"/>
          <w:lang w:val="sk-SK"/>
        </w:rPr>
      </w:pPr>
    </w:p>
    <w:p w14:paraId="09DC0D13" w14:textId="6FA3B606" w:rsidR="007B322B" w:rsidRPr="00B7050F" w:rsidRDefault="007B322B" w:rsidP="00410377">
      <w:pPr>
        <w:autoSpaceDE w:val="0"/>
        <w:autoSpaceDN w:val="0"/>
        <w:adjustRightInd w:val="0"/>
        <w:rPr>
          <w:rFonts w:asciiTheme="minorHAnsi" w:hAnsiTheme="minorHAnsi" w:cs="Arial"/>
          <w:b/>
          <w:bCs/>
          <w:szCs w:val="24"/>
          <w:lang w:val="sk-SK"/>
        </w:rPr>
      </w:pPr>
      <w:r w:rsidRPr="00B7050F">
        <w:rPr>
          <w:rFonts w:asciiTheme="minorHAnsi" w:hAnsiTheme="minorHAnsi" w:cs="Arial"/>
          <w:b/>
          <w:bCs/>
          <w:sz w:val="20"/>
          <w:lang w:val="sk-SK"/>
        </w:rPr>
        <w:t>Žiadateľ:</w:t>
      </w:r>
    </w:p>
    <w:p w14:paraId="59EE3B30" w14:textId="77777777" w:rsidR="00410377" w:rsidRPr="00B7050F" w:rsidRDefault="00410377" w:rsidP="00410377">
      <w:pPr>
        <w:autoSpaceDE w:val="0"/>
        <w:autoSpaceDN w:val="0"/>
        <w:adjustRightInd w:val="0"/>
        <w:rPr>
          <w:rFonts w:asciiTheme="minorHAnsi" w:hAnsiTheme="minorHAnsi" w:cs="Arial"/>
          <w:b/>
          <w:bCs/>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6362"/>
      </w:tblGrid>
      <w:tr w:rsidR="00D57E01" w:rsidRPr="00B7050F" w14:paraId="3870C2EB" w14:textId="77777777" w:rsidTr="00083359">
        <w:trPr>
          <w:trHeight w:val="20"/>
        </w:trPr>
        <w:tc>
          <w:tcPr>
            <w:tcW w:w="1696" w:type="pct"/>
            <w:tcMar>
              <w:top w:w="28" w:type="dxa"/>
              <w:left w:w="28" w:type="dxa"/>
              <w:bottom w:w="28" w:type="dxa"/>
              <w:right w:w="28" w:type="dxa"/>
            </w:tcMar>
            <w:vAlign w:val="center"/>
          </w:tcPr>
          <w:p w14:paraId="23617D80" w14:textId="5BF5F983" w:rsidR="00D57E01" w:rsidRPr="00B7050F" w:rsidRDefault="00C907B3" w:rsidP="00C907B3">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Názov</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004E0FF4" w:rsidRPr="00B7050F">
              <w:rPr>
                <w:rFonts w:asciiTheme="minorHAnsi" w:hAnsiTheme="minorHAnsi" w:cs="Arial"/>
                <w:b/>
                <w:bCs/>
                <w:sz w:val="20"/>
                <w:lang w:val="sk-SK"/>
              </w:rPr>
              <w:t xml:space="preserve"> </w:t>
            </w:r>
            <w:r w:rsidR="00267156" w:rsidRPr="00B7050F">
              <w:rPr>
                <w:rFonts w:asciiTheme="minorHAnsi" w:hAnsiTheme="minorHAnsi" w:cs="Arial"/>
                <w:b/>
                <w:bCs/>
                <w:sz w:val="20"/>
                <w:lang w:val="sk-SK"/>
              </w:rPr>
              <w:t>o</w:t>
            </w:r>
            <w:r w:rsidR="007B322B" w:rsidRPr="00B7050F">
              <w:rPr>
                <w:rFonts w:asciiTheme="minorHAnsi" w:hAnsiTheme="minorHAnsi" w:cs="Arial"/>
                <w:b/>
                <w:bCs/>
                <w:sz w:val="20"/>
                <w:lang w:val="sk-SK"/>
              </w:rPr>
              <w:t>bchodné meno</w:t>
            </w:r>
            <w:r w:rsidR="004E0FF4" w:rsidRPr="00B7050F">
              <w:rPr>
                <w:rFonts w:asciiTheme="minorHAnsi" w:hAnsiTheme="minorHAnsi" w:cs="Arial"/>
                <w:b/>
                <w:bCs/>
                <w:sz w:val="20"/>
                <w:lang w:val="sk-SK"/>
              </w:rPr>
              <w:t xml:space="preserve"> </w:t>
            </w:r>
            <w:r w:rsidR="007B322B" w:rsidRPr="00B7050F">
              <w:rPr>
                <w:rFonts w:asciiTheme="minorHAnsi" w:hAnsiTheme="minorHAnsi" w:cs="Arial"/>
                <w:b/>
                <w:bCs/>
                <w:sz w:val="20"/>
                <w:lang w:val="sk-SK"/>
              </w:rPr>
              <w:t>/</w:t>
            </w:r>
            <w:r w:rsidRPr="00B7050F">
              <w:rPr>
                <w:rFonts w:asciiTheme="minorHAnsi" w:hAnsiTheme="minorHAnsi" w:cs="Arial"/>
                <w:b/>
                <w:bCs/>
                <w:sz w:val="20"/>
                <w:lang w:val="sk-SK"/>
              </w:rPr>
              <w:br/>
            </w:r>
            <w:r w:rsidR="00267156" w:rsidRPr="00B7050F">
              <w:rPr>
                <w:rFonts w:asciiTheme="minorHAnsi" w:hAnsiTheme="minorHAnsi" w:cs="Arial"/>
                <w:b/>
                <w:bCs/>
                <w:sz w:val="20"/>
                <w:lang w:val="sk-SK"/>
              </w:rPr>
              <w:t>m</w:t>
            </w:r>
            <w:r w:rsidR="007B322B" w:rsidRPr="00B7050F">
              <w:rPr>
                <w:rFonts w:asciiTheme="minorHAnsi" w:hAnsiTheme="minorHAnsi" w:cs="Arial"/>
                <w:b/>
                <w:bCs/>
                <w:sz w:val="20"/>
                <w:lang w:val="sk-SK"/>
              </w:rPr>
              <w:t>eno a priezvisko</w:t>
            </w:r>
          </w:p>
        </w:tc>
        <w:tc>
          <w:tcPr>
            <w:tcW w:w="3304" w:type="pct"/>
            <w:tcMar>
              <w:top w:w="28" w:type="dxa"/>
              <w:left w:w="28" w:type="dxa"/>
              <w:bottom w:w="28" w:type="dxa"/>
              <w:right w:w="28" w:type="dxa"/>
            </w:tcMar>
            <w:vAlign w:val="center"/>
          </w:tcPr>
          <w:p w14:paraId="6E1861E7"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D57E01" w:rsidRPr="00B7050F" w14:paraId="00D589B7" w14:textId="77777777" w:rsidTr="00083359">
        <w:trPr>
          <w:trHeight w:val="20"/>
        </w:trPr>
        <w:tc>
          <w:tcPr>
            <w:tcW w:w="1696" w:type="pct"/>
            <w:tcMar>
              <w:top w:w="28" w:type="dxa"/>
              <w:left w:w="28" w:type="dxa"/>
              <w:bottom w:w="28" w:type="dxa"/>
              <w:right w:w="28" w:type="dxa"/>
            </w:tcMar>
            <w:vAlign w:val="center"/>
          </w:tcPr>
          <w:p w14:paraId="58F28FB4" w14:textId="77777777" w:rsidR="00D57E01" w:rsidRPr="00B7050F" w:rsidRDefault="007B322B" w:rsidP="00E23389">
            <w:pPr>
              <w:autoSpaceDE w:val="0"/>
              <w:autoSpaceDN w:val="0"/>
              <w:adjustRightInd w:val="0"/>
              <w:jc w:val="left"/>
              <w:rPr>
                <w:rFonts w:asciiTheme="minorHAnsi" w:hAnsiTheme="minorHAnsi" w:cs="Arial"/>
                <w:b/>
                <w:sz w:val="20"/>
                <w:lang w:val="sk-SK"/>
              </w:rPr>
            </w:pPr>
            <w:r w:rsidRPr="00B7050F">
              <w:rPr>
                <w:rFonts w:asciiTheme="minorHAnsi" w:hAnsiTheme="minorHAnsi" w:cs="Arial"/>
                <w:b/>
                <w:sz w:val="20"/>
                <w:lang w:val="sk-SK"/>
              </w:rPr>
              <w:t>Sídlo / Adresa</w:t>
            </w:r>
          </w:p>
        </w:tc>
        <w:tc>
          <w:tcPr>
            <w:tcW w:w="3304" w:type="pct"/>
            <w:tcMar>
              <w:top w:w="28" w:type="dxa"/>
              <w:left w:w="28" w:type="dxa"/>
              <w:bottom w:w="28" w:type="dxa"/>
              <w:right w:w="28" w:type="dxa"/>
            </w:tcMar>
            <w:vAlign w:val="center"/>
          </w:tcPr>
          <w:p w14:paraId="6C7FE087"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D57E01" w:rsidRPr="00B7050F" w14:paraId="0F14A1C7" w14:textId="77777777" w:rsidTr="00083359">
        <w:trPr>
          <w:trHeight w:val="20"/>
        </w:trPr>
        <w:tc>
          <w:tcPr>
            <w:tcW w:w="1696" w:type="pct"/>
            <w:tcMar>
              <w:top w:w="28" w:type="dxa"/>
              <w:left w:w="28" w:type="dxa"/>
              <w:bottom w:w="28" w:type="dxa"/>
              <w:right w:w="28" w:type="dxa"/>
            </w:tcMar>
            <w:vAlign w:val="center"/>
          </w:tcPr>
          <w:p w14:paraId="1B10EFE6" w14:textId="77777777" w:rsidR="00D57E01" w:rsidRPr="00B7050F" w:rsidRDefault="00D57E01" w:rsidP="0074536C">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7B322B" w:rsidRPr="00B7050F">
              <w:rPr>
                <w:rFonts w:asciiTheme="minorHAnsi" w:hAnsiTheme="minorHAnsi" w:cs="Arial"/>
                <w:b/>
                <w:bCs/>
                <w:sz w:val="20"/>
                <w:lang w:val="sk-SK"/>
              </w:rPr>
              <w:t>O</w:t>
            </w:r>
          </w:p>
        </w:tc>
        <w:tc>
          <w:tcPr>
            <w:tcW w:w="3304" w:type="pct"/>
            <w:tcMar>
              <w:top w:w="28" w:type="dxa"/>
              <w:left w:w="28" w:type="dxa"/>
              <w:bottom w:w="28" w:type="dxa"/>
              <w:right w:w="28" w:type="dxa"/>
            </w:tcMar>
            <w:vAlign w:val="center"/>
          </w:tcPr>
          <w:p w14:paraId="73D009CB"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543AC4" w:rsidRPr="00B7050F" w14:paraId="7EBEB191" w14:textId="77777777" w:rsidTr="00083359">
        <w:trPr>
          <w:trHeight w:val="20"/>
        </w:trPr>
        <w:tc>
          <w:tcPr>
            <w:tcW w:w="1696" w:type="pct"/>
            <w:tcMar>
              <w:top w:w="28" w:type="dxa"/>
              <w:left w:w="28" w:type="dxa"/>
              <w:bottom w:w="28" w:type="dxa"/>
              <w:right w:w="28" w:type="dxa"/>
            </w:tcMar>
            <w:vAlign w:val="center"/>
          </w:tcPr>
          <w:p w14:paraId="67DA3FC7" w14:textId="25F724AB" w:rsidR="00543AC4" w:rsidRPr="00B7050F" w:rsidRDefault="004E0FF4" w:rsidP="00295830">
            <w:pPr>
              <w:autoSpaceDE w:val="0"/>
              <w:autoSpaceDN w:val="0"/>
              <w:adjustRightInd w:val="0"/>
              <w:jc w:val="left"/>
              <w:rPr>
                <w:rFonts w:asciiTheme="minorHAnsi" w:hAnsiTheme="minorHAnsi" w:cs="Arial"/>
                <w:b/>
                <w:bCs/>
                <w:sz w:val="20"/>
                <w:lang w:val="sk-SK"/>
              </w:rPr>
            </w:pPr>
            <w:r w:rsidRPr="00B7050F">
              <w:rPr>
                <w:rFonts w:asciiTheme="minorHAnsi" w:hAnsiTheme="minorHAnsi" w:cs="Arial"/>
                <w:b/>
                <w:bCs/>
                <w:sz w:val="20"/>
                <w:lang w:val="sk-SK"/>
              </w:rPr>
              <w:t>Štatistická klasifikácia ekonomickej činnosti (SK NACE Rev. 2) – kód aj s pomenovaním činnosti</w:t>
            </w:r>
          </w:p>
        </w:tc>
        <w:tc>
          <w:tcPr>
            <w:tcW w:w="3304" w:type="pct"/>
            <w:tcMar>
              <w:top w:w="28" w:type="dxa"/>
              <w:left w:w="28" w:type="dxa"/>
              <w:bottom w:w="28" w:type="dxa"/>
              <w:right w:w="28" w:type="dxa"/>
            </w:tcMar>
            <w:vAlign w:val="center"/>
          </w:tcPr>
          <w:p w14:paraId="3ACDA84F" w14:textId="3265B4B3" w:rsidR="00543AC4" w:rsidRPr="00B7050F" w:rsidRDefault="00543AC4" w:rsidP="00E23389">
            <w:pPr>
              <w:autoSpaceDE w:val="0"/>
              <w:autoSpaceDN w:val="0"/>
              <w:adjustRightInd w:val="0"/>
              <w:jc w:val="left"/>
              <w:rPr>
                <w:rFonts w:asciiTheme="minorHAnsi" w:hAnsiTheme="minorHAnsi" w:cs="Arial"/>
                <w:b/>
                <w:sz w:val="20"/>
                <w:lang w:val="sk-SK"/>
              </w:rPr>
            </w:pPr>
          </w:p>
        </w:tc>
      </w:tr>
      <w:tr w:rsidR="00E127FF" w:rsidRPr="00B7050F" w14:paraId="29D07CB4" w14:textId="77777777" w:rsidTr="00083359">
        <w:trPr>
          <w:trHeight w:val="20"/>
        </w:trPr>
        <w:tc>
          <w:tcPr>
            <w:tcW w:w="1696" w:type="pct"/>
            <w:tcMar>
              <w:top w:w="28" w:type="dxa"/>
              <w:left w:w="28" w:type="dxa"/>
              <w:bottom w:w="28" w:type="dxa"/>
              <w:right w:w="28" w:type="dxa"/>
            </w:tcMar>
            <w:vAlign w:val="center"/>
          </w:tcPr>
          <w:p w14:paraId="497BA5BD" w14:textId="7B52926B" w:rsidR="00E127FF" w:rsidRPr="00B7050F" w:rsidRDefault="00E127FF" w:rsidP="00295830">
            <w:pPr>
              <w:autoSpaceDE w:val="0"/>
              <w:autoSpaceDN w:val="0"/>
              <w:adjustRightInd w:val="0"/>
              <w:jc w:val="left"/>
              <w:rPr>
                <w:rFonts w:asciiTheme="minorHAnsi" w:hAnsiTheme="minorHAnsi" w:cs="Arial"/>
                <w:b/>
                <w:bCs/>
                <w:sz w:val="20"/>
                <w:lang w:val="sk-SK"/>
              </w:rPr>
            </w:pPr>
            <w:r w:rsidRPr="00B7050F">
              <w:rPr>
                <w:rFonts w:asciiTheme="minorHAnsi" w:hAnsiTheme="minorHAnsi" w:cs="Arial"/>
                <w:b/>
                <w:bCs/>
                <w:sz w:val="20"/>
                <w:lang w:val="sk-SK"/>
              </w:rPr>
              <w:t>Veľkosť podniku v čase podania žiadosti</w:t>
            </w:r>
            <w:r w:rsidRPr="00B7050F">
              <w:rPr>
                <w:rStyle w:val="Odkaznapoznmkupodiarou"/>
                <w:rFonts w:asciiTheme="minorHAnsi" w:hAnsiTheme="minorHAnsi" w:cs="Arial"/>
                <w:b/>
                <w:bCs/>
                <w:sz w:val="20"/>
                <w:lang w:val="sk-SK"/>
              </w:rPr>
              <w:footnoteReference w:id="2"/>
            </w:r>
          </w:p>
        </w:tc>
        <w:tc>
          <w:tcPr>
            <w:tcW w:w="3304" w:type="pct"/>
            <w:tcMar>
              <w:top w:w="28" w:type="dxa"/>
              <w:left w:w="28" w:type="dxa"/>
              <w:bottom w:w="28" w:type="dxa"/>
              <w:right w:w="28" w:type="dxa"/>
            </w:tcMar>
            <w:vAlign w:val="center"/>
          </w:tcPr>
          <w:p w14:paraId="37DF31C2" w14:textId="17A8CEF4" w:rsidR="00E127FF" w:rsidRPr="00B7050F" w:rsidRDefault="008C2B8B" w:rsidP="00E127FF">
            <w:pPr>
              <w:autoSpaceDE w:val="0"/>
              <w:autoSpaceDN w:val="0"/>
              <w:adjustRightInd w:val="0"/>
              <w:jc w:val="left"/>
              <w:rPr>
                <w:rFonts w:asciiTheme="minorHAnsi" w:hAnsiTheme="minorHAnsi" w:cs="Arial"/>
                <w:bCs/>
                <w:sz w:val="20"/>
                <w:lang w:val="sk-SK"/>
              </w:rPr>
            </w:pPr>
            <w:sdt>
              <w:sdtPr>
                <w:rPr>
                  <w:rStyle w:val="tl1"/>
                </w:rPr>
                <w:id w:val="-998033747"/>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00E127FF" w:rsidRPr="00B7050F">
              <w:rPr>
                <w:rFonts w:asciiTheme="minorHAnsi" w:hAnsiTheme="minorHAnsi" w:cs="Arial"/>
                <w:bCs/>
                <w:sz w:val="20"/>
                <w:lang w:val="sk-SK"/>
              </w:rPr>
              <w:t xml:space="preserve">  veľký podnik</w:t>
            </w:r>
          </w:p>
          <w:p w14:paraId="7C5C9A88" w14:textId="3FB18F18" w:rsidR="00E127FF" w:rsidRPr="00B7050F" w:rsidRDefault="008C2B8B" w:rsidP="00E127FF">
            <w:pPr>
              <w:autoSpaceDE w:val="0"/>
              <w:autoSpaceDN w:val="0"/>
              <w:adjustRightInd w:val="0"/>
              <w:jc w:val="left"/>
              <w:rPr>
                <w:rFonts w:asciiTheme="minorHAnsi" w:hAnsiTheme="minorHAnsi" w:cs="Arial"/>
                <w:bCs/>
                <w:sz w:val="20"/>
                <w:lang w:val="sk-SK"/>
              </w:rPr>
            </w:pPr>
            <w:sdt>
              <w:sdtPr>
                <w:rPr>
                  <w:rStyle w:val="tl1"/>
                </w:rPr>
                <w:id w:val="-1255972136"/>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00E127FF" w:rsidRPr="00B7050F">
              <w:rPr>
                <w:rFonts w:asciiTheme="minorHAnsi" w:hAnsiTheme="minorHAnsi" w:cs="Arial"/>
                <w:bCs/>
                <w:sz w:val="20"/>
                <w:lang w:val="sk-SK"/>
              </w:rPr>
              <w:t xml:space="preserve">  MSP</w:t>
            </w:r>
          </w:p>
          <w:p w14:paraId="7F880796" w14:textId="40F4F1CC" w:rsidR="00D46D02" w:rsidRPr="00B7050F" w:rsidRDefault="00D46D02" w:rsidP="00D46D02">
            <w:pPr>
              <w:autoSpaceDE w:val="0"/>
              <w:autoSpaceDN w:val="0"/>
              <w:adjustRightInd w:val="0"/>
              <w:jc w:val="left"/>
              <w:rPr>
                <w:rFonts w:asciiTheme="minorHAnsi" w:hAnsiTheme="minorHAnsi" w:cs="Arial"/>
                <w:bCs/>
                <w:sz w:val="20"/>
                <w:lang w:val="sk-SK"/>
              </w:rPr>
            </w:pPr>
            <w:r w:rsidRPr="00B7050F">
              <w:rPr>
                <w:rFonts w:asciiTheme="minorHAnsi" w:hAnsiTheme="minorHAnsi" w:cs="Arial"/>
                <w:b/>
                <w:sz w:val="20"/>
                <w:lang w:val="sk-SK"/>
              </w:rPr>
              <w:t xml:space="preserve">      </w:t>
            </w:r>
            <w:sdt>
              <w:sdtPr>
                <w:rPr>
                  <w:rStyle w:val="tl1"/>
                </w:rPr>
                <w:id w:val="-1362129673"/>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Pr="00B7050F">
              <w:rPr>
                <w:rFonts w:asciiTheme="minorHAnsi" w:hAnsiTheme="minorHAnsi" w:cs="Arial"/>
                <w:b/>
                <w:bCs/>
                <w:sz w:val="20"/>
                <w:lang w:val="sk-SK"/>
              </w:rPr>
              <w:t xml:space="preserve">  </w:t>
            </w:r>
            <w:r w:rsidRPr="00B7050F">
              <w:rPr>
                <w:rFonts w:asciiTheme="minorHAnsi" w:hAnsiTheme="minorHAnsi" w:cs="Arial"/>
                <w:bCs/>
                <w:sz w:val="20"/>
                <w:lang w:val="sk-SK"/>
              </w:rPr>
              <w:t>mikropodnik</w:t>
            </w:r>
          </w:p>
          <w:p w14:paraId="20981342" w14:textId="6FA90F40" w:rsidR="00D46D02" w:rsidRPr="00B7050F" w:rsidRDefault="00D46D02" w:rsidP="00D46D02">
            <w:pPr>
              <w:autoSpaceDE w:val="0"/>
              <w:autoSpaceDN w:val="0"/>
              <w:adjustRightInd w:val="0"/>
              <w:jc w:val="left"/>
              <w:rPr>
                <w:rFonts w:asciiTheme="minorHAnsi" w:hAnsiTheme="minorHAnsi" w:cs="Arial"/>
                <w:bCs/>
                <w:sz w:val="20"/>
                <w:lang w:val="sk-SK"/>
              </w:rPr>
            </w:pPr>
            <w:r w:rsidRPr="00B7050F">
              <w:rPr>
                <w:rFonts w:asciiTheme="minorHAnsi" w:hAnsiTheme="minorHAnsi" w:cs="Arial"/>
                <w:b/>
                <w:bCs/>
                <w:sz w:val="20"/>
                <w:lang w:val="sk-SK"/>
              </w:rPr>
              <w:t xml:space="preserve">      </w:t>
            </w:r>
            <w:sdt>
              <w:sdtPr>
                <w:rPr>
                  <w:rStyle w:val="tl1"/>
                </w:rPr>
                <w:id w:val="655576930"/>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Pr="00B7050F">
              <w:rPr>
                <w:rFonts w:asciiTheme="minorHAnsi" w:hAnsiTheme="minorHAnsi" w:cs="Arial"/>
                <w:b/>
                <w:bCs/>
                <w:sz w:val="20"/>
                <w:lang w:val="sk-SK"/>
              </w:rPr>
              <w:t xml:space="preserve">  </w:t>
            </w:r>
            <w:r w:rsidRPr="00B7050F">
              <w:rPr>
                <w:rFonts w:asciiTheme="minorHAnsi" w:hAnsiTheme="minorHAnsi" w:cs="Arial"/>
                <w:bCs/>
                <w:sz w:val="20"/>
                <w:lang w:val="sk-SK"/>
              </w:rPr>
              <w:t>malý podnik</w:t>
            </w:r>
          </w:p>
          <w:p w14:paraId="27921230" w14:textId="5A2A9721" w:rsidR="00D46D02" w:rsidRPr="00431729" w:rsidRDefault="00D46D02" w:rsidP="00663CFD">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 xml:space="preserve">      </w:t>
            </w:r>
            <w:sdt>
              <w:sdtPr>
                <w:rPr>
                  <w:rStyle w:val="tl1"/>
                </w:rPr>
                <w:id w:val="-719436581"/>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Pr="00B7050F">
              <w:rPr>
                <w:rFonts w:asciiTheme="minorHAnsi" w:hAnsiTheme="minorHAnsi" w:cs="Arial"/>
                <w:bCs/>
                <w:sz w:val="20"/>
                <w:lang w:val="sk-SK"/>
              </w:rPr>
              <w:t xml:space="preserve">  stredný podnik</w:t>
            </w:r>
          </w:p>
        </w:tc>
      </w:tr>
    </w:tbl>
    <w:p w14:paraId="258F1641" w14:textId="0884C0AA" w:rsidR="00D57E01" w:rsidRPr="00B7050F" w:rsidRDefault="00D57E01" w:rsidP="00D57E01">
      <w:pPr>
        <w:autoSpaceDE w:val="0"/>
        <w:autoSpaceDN w:val="0"/>
        <w:adjustRightInd w:val="0"/>
        <w:rPr>
          <w:rFonts w:asciiTheme="minorHAnsi" w:hAnsiTheme="minorHAnsi" w:cs="Arial"/>
          <w:b/>
          <w:sz w:val="20"/>
          <w:lang w:val="sk-SK"/>
        </w:rPr>
      </w:pPr>
    </w:p>
    <w:p w14:paraId="7D556F9C" w14:textId="77777777" w:rsidR="00D43099" w:rsidRPr="00B7050F" w:rsidRDefault="00D43099" w:rsidP="00D57E01">
      <w:pPr>
        <w:autoSpaceDE w:val="0"/>
        <w:autoSpaceDN w:val="0"/>
        <w:adjustRightInd w:val="0"/>
        <w:rPr>
          <w:rFonts w:asciiTheme="minorHAnsi" w:hAnsiTheme="minorHAnsi" w:cs="Arial"/>
          <w:b/>
          <w:sz w:val="20"/>
          <w:lang w:val="sk-SK"/>
        </w:rPr>
      </w:pPr>
    </w:p>
    <w:p w14:paraId="51A7B61F" w14:textId="668D07F9" w:rsidR="00C364F2" w:rsidRPr="00B7050F" w:rsidRDefault="000F5281" w:rsidP="00F133A5">
      <w:pPr>
        <w:pStyle w:val="Odsekzoznamu"/>
        <w:numPr>
          <w:ilvl w:val="0"/>
          <w:numId w:val="3"/>
        </w:numPr>
        <w:autoSpaceDE w:val="0"/>
        <w:autoSpaceDN w:val="0"/>
        <w:adjustRightInd w:val="0"/>
        <w:ind w:left="426" w:hanging="426"/>
        <w:jc w:val="left"/>
        <w:rPr>
          <w:rFonts w:asciiTheme="minorHAnsi" w:hAnsiTheme="minorHAnsi" w:cs="Arial"/>
          <w:sz w:val="20"/>
          <w:lang w:val="sk-SK"/>
        </w:rPr>
      </w:pPr>
      <w:r w:rsidRPr="00B7050F">
        <w:rPr>
          <w:rFonts w:asciiTheme="minorHAnsi" w:hAnsiTheme="minorHAnsi" w:cs="Arial"/>
          <w:sz w:val="20"/>
          <w:lang w:val="sk-SK"/>
        </w:rPr>
        <w:t>Žiadateľ vyhlasuje</w:t>
      </w:r>
      <w:r w:rsidR="00D077EB" w:rsidRPr="00B7050F">
        <w:rPr>
          <w:rFonts w:asciiTheme="minorHAnsi" w:hAnsiTheme="minorHAnsi" w:cs="Arial"/>
          <w:sz w:val="20"/>
          <w:lang w:val="sk-SK"/>
        </w:rPr>
        <w:t>, že ako účtovné obdobie</w:t>
      </w:r>
      <w:r w:rsidR="00992529" w:rsidRPr="00B7050F">
        <w:rPr>
          <w:rFonts w:asciiTheme="minorHAnsi" w:hAnsiTheme="minorHAnsi" w:cs="Arial"/>
          <w:sz w:val="20"/>
          <w:lang w:val="sk-SK"/>
        </w:rPr>
        <w:t xml:space="preserve"> (fiškálny rok) </w:t>
      </w:r>
      <w:r w:rsidR="00E05222" w:rsidRPr="00B7050F">
        <w:rPr>
          <w:rStyle w:val="Odkaznapoznmkupodiarou"/>
          <w:rFonts w:asciiTheme="minorHAnsi" w:hAnsiTheme="minorHAnsi" w:cs="Arial"/>
          <w:sz w:val="20"/>
          <w:lang w:val="sk-SK"/>
        </w:rPr>
        <w:footnoteReference w:id="3"/>
      </w:r>
      <w:r w:rsidR="00D077EB" w:rsidRPr="00B7050F">
        <w:rPr>
          <w:rFonts w:asciiTheme="minorHAnsi" w:hAnsiTheme="minorHAnsi" w:cs="Arial"/>
          <w:sz w:val="20"/>
          <w:lang w:val="sk-SK"/>
        </w:rPr>
        <w:t xml:space="preserve"> použív</w:t>
      </w:r>
      <w:r w:rsidRPr="00B7050F">
        <w:rPr>
          <w:rFonts w:asciiTheme="minorHAnsi" w:hAnsiTheme="minorHAnsi" w:cs="Arial"/>
          <w:sz w:val="20"/>
          <w:lang w:val="sk-SK"/>
        </w:rPr>
        <w:t>a</w:t>
      </w:r>
    </w:p>
    <w:p w14:paraId="2A02A63E" w14:textId="77777777" w:rsidR="00352989" w:rsidRPr="00B7050F" w:rsidRDefault="00352989" w:rsidP="00352989">
      <w:pPr>
        <w:pStyle w:val="Odsekzoznamu"/>
        <w:autoSpaceDE w:val="0"/>
        <w:autoSpaceDN w:val="0"/>
        <w:adjustRightInd w:val="0"/>
        <w:jc w:val="left"/>
        <w:rPr>
          <w:rFonts w:asciiTheme="minorHAnsi" w:hAnsiTheme="minorHAnsi" w:cs="Arial"/>
          <w:sz w:val="20"/>
          <w:lang w:val="sk-SK"/>
        </w:rPr>
      </w:pPr>
    </w:p>
    <w:p w14:paraId="42B07057" w14:textId="016C7DB4" w:rsidR="00C364F2" w:rsidRPr="00B7050F" w:rsidRDefault="008C2B8B" w:rsidP="00C364F2">
      <w:pPr>
        <w:autoSpaceDE w:val="0"/>
        <w:autoSpaceDN w:val="0"/>
        <w:adjustRightInd w:val="0"/>
        <w:jc w:val="left"/>
        <w:rPr>
          <w:rFonts w:asciiTheme="minorHAnsi" w:hAnsiTheme="minorHAnsi" w:cs="Arial"/>
          <w:b/>
          <w:bCs/>
          <w:sz w:val="20"/>
          <w:lang w:val="sk-SK"/>
        </w:rPr>
      </w:pPr>
      <w:sdt>
        <w:sdtPr>
          <w:rPr>
            <w:rStyle w:val="tl1"/>
          </w:rPr>
          <w:id w:val="-274482113"/>
          <w:lock w:val="sdtLocked"/>
          <w15:appearance w15:val="hidden"/>
          <w14:checkbox>
            <w14:checked w14:val="0"/>
            <w14:checkedState w14:val="2612" w14:font="MS Gothic"/>
            <w14:uncheckedState w14:val="2610" w14:font="MS Gothic"/>
          </w14:checkbox>
        </w:sdtPr>
        <w:sdtEndPr>
          <w:rPr>
            <w:rStyle w:val="tl1"/>
          </w:rPr>
        </w:sdtEndPr>
        <w:sdtContent>
          <w:r w:rsidR="0059507A">
            <w:rPr>
              <w:rStyle w:val="tl1"/>
              <w:rFonts w:ascii="MS Gothic" w:eastAsia="MS Gothic" w:hAnsi="MS Gothic" w:hint="eastAsia"/>
            </w:rPr>
            <w:t>☐</w:t>
          </w:r>
        </w:sdtContent>
      </w:sdt>
      <w:r w:rsidR="00BC2F2C">
        <w:rPr>
          <w:rFonts w:asciiTheme="minorHAnsi" w:hAnsiTheme="minorHAnsi" w:cs="Arial"/>
          <w:bCs/>
          <w:sz w:val="22"/>
          <w:lang w:val="sk-SK"/>
        </w:rPr>
        <w:t xml:space="preserve">  </w:t>
      </w:r>
      <w:r w:rsidR="00C364F2" w:rsidRPr="00B7050F">
        <w:rPr>
          <w:rFonts w:asciiTheme="minorHAnsi" w:hAnsiTheme="minorHAnsi" w:cs="Arial"/>
          <w:b/>
          <w:bCs/>
          <w:sz w:val="20"/>
          <w:lang w:val="sk-SK"/>
        </w:rPr>
        <w:t>kalend</w:t>
      </w:r>
      <w:r w:rsidR="00D077EB" w:rsidRPr="00B7050F">
        <w:rPr>
          <w:rFonts w:asciiTheme="minorHAnsi" w:hAnsiTheme="minorHAnsi" w:cs="Arial"/>
          <w:b/>
          <w:bCs/>
          <w:sz w:val="20"/>
          <w:lang w:val="sk-SK"/>
        </w:rPr>
        <w:t>árny</w:t>
      </w:r>
      <w:r w:rsidR="00C364F2" w:rsidRPr="00B7050F">
        <w:rPr>
          <w:rFonts w:asciiTheme="minorHAnsi" w:hAnsiTheme="minorHAnsi" w:cs="Arial"/>
          <w:b/>
          <w:bCs/>
          <w:sz w:val="20"/>
          <w:lang w:val="sk-SK"/>
        </w:rPr>
        <w:t xml:space="preserve"> rok</w:t>
      </w:r>
      <w:r w:rsidR="00290616" w:rsidRPr="00B7050F">
        <w:rPr>
          <w:rFonts w:asciiTheme="minorHAnsi" w:hAnsiTheme="minorHAnsi" w:cs="Arial"/>
          <w:bCs/>
          <w:sz w:val="20"/>
          <w:lang w:val="sk-SK"/>
        </w:rPr>
        <w:t>,</w:t>
      </w:r>
    </w:p>
    <w:p w14:paraId="05D28EF4" w14:textId="56A29367" w:rsidR="00C364F2" w:rsidRPr="00B7050F" w:rsidRDefault="008C2B8B" w:rsidP="00C364F2">
      <w:pPr>
        <w:autoSpaceDE w:val="0"/>
        <w:autoSpaceDN w:val="0"/>
        <w:adjustRightInd w:val="0"/>
        <w:jc w:val="left"/>
        <w:rPr>
          <w:rFonts w:asciiTheme="minorHAnsi" w:hAnsiTheme="minorHAnsi" w:cs="Arial"/>
          <w:bCs/>
          <w:sz w:val="20"/>
          <w:lang w:val="sk-SK"/>
        </w:rPr>
      </w:pPr>
      <w:sdt>
        <w:sdtPr>
          <w:rPr>
            <w:rStyle w:val="tl1"/>
          </w:rPr>
          <w:id w:val="698199248"/>
          <w:lock w:val="sdtLocked"/>
          <w15:appearance w15:val="hidden"/>
          <w14:checkbox>
            <w14:checked w14:val="0"/>
            <w14:checkedState w14:val="2612" w14:font="MS Gothic"/>
            <w14:uncheckedState w14:val="2610" w14:font="MS Gothic"/>
          </w14:checkbox>
        </w:sdtPr>
        <w:sdtEndPr>
          <w:rPr>
            <w:rStyle w:val="tl1"/>
          </w:rPr>
        </w:sdtEndPr>
        <w:sdtContent>
          <w:r w:rsidR="0059507A">
            <w:rPr>
              <w:rStyle w:val="tl1"/>
              <w:rFonts w:ascii="MS Gothic" w:eastAsia="MS Gothic" w:hAnsi="MS Gothic" w:hint="eastAsia"/>
            </w:rPr>
            <w:t>☐</w:t>
          </w:r>
        </w:sdtContent>
      </w:sdt>
      <w:r w:rsidR="00C364F2" w:rsidRPr="00B7050F">
        <w:rPr>
          <w:rFonts w:asciiTheme="minorHAnsi" w:hAnsiTheme="minorHAnsi" w:cs="Arial"/>
          <w:b/>
          <w:bCs/>
          <w:sz w:val="20"/>
          <w:lang w:val="sk-SK"/>
        </w:rPr>
        <w:t xml:space="preserve">  hospod</w:t>
      </w:r>
      <w:r w:rsidR="00D077EB" w:rsidRPr="00B7050F">
        <w:rPr>
          <w:rFonts w:asciiTheme="minorHAnsi" w:hAnsiTheme="minorHAnsi" w:cs="Arial"/>
          <w:b/>
          <w:bCs/>
          <w:sz w:val="20"/>
          <w:lang w:val="sk-SK"/>
        </w:rPr>
        <w:t>ársky</w:t>
      </w:r>
      <w:r w:rsidR="00C364F2" w:rsidRPr="00B7050F">
        <w:rPr>
          <w:rFonts w:asciiTheme="minorHAnsi" w:hAnsiTheme="minorHAnsi" w:cs="Arial"/>
          <w:b/>
          <w:bCs/>
          <w:sz w:val="20"/>
          <w:lang w:val="sk-SK"/>
        </w:rPr>
        <w:t xml:space="preserve"> rok </w:t>
      </w:r>
      <w:r w:rsidR="00C364F2" w:rsidRPr="00B7050F">
        <w:rPr>
          <w:rFonts w:asciiTheme="minorHAnsi" w:hAnsiTheme="minorHAnsi" w:cs="Arial"/>
          <w:bCs/>
          <w:sz w:val="20"/>
          <w:lang w:val="sk-SK"/>
        </w:rPr>
        <w:t>(</w:t>
      </w:r>
      <w:r w:rsidR="00D077EB" w:rsidRPr="00B7050F">
        <w:rPr>
          <w:rFonts w:asciiTheme="minorHAnsi" w:hAnsiTheme="minorHAnsi" w:cs="Arial"/>
          <w:bCs/>
          <w:sz w:val="20"/>
          <w:lang w:val="sk-SK"/>
        </w:rPr>
        <w:t>začiatok</w:t>
      </w:r>
      <w:r w:rsidR="00C364F2" w:rsidRPr="00B7050F">
        <w:rPr>
          <w:rFonts w:asciiTheme="minorHAnsi" w:hAnsiTheme="minorHAnsi" w:cs="Arial"/>
          <w:bCs/>
          <w:sz w:val="20"/>
          <w:lang w:val="sk-SK"/>
        </w:rPr>
        <w:t xml:space="preserve"> ……………………., </w:t>
      </w:r>
      <w:r w:rsidR="00D077EB" w:rsidRPr="00B7050F">
        <w:rPr>
          <w:rFonts w:asciiTheme="minorHAnsi" w:hAnsiTheme="minorHAnsi" w:cs="Arial"/>
          <w:bCs/>
          <w:sz w:val="20"/>
          <w:lang w:val="sk-SK"/>
        </w:rPr>
        <w:t>koniec</w:t>
      </w:r>
      <w:r w:rsidR="00C364F2" w:rsidRPr="00B7050F">
        <w:rPr>
          <w:rFonts w:asciiTheme="minorHAnsi" w:hAnsiTheme="minorHAnsi" w:cs="Arial"/>
          <w:bCs/>
          <w:sz w:val="20"/>
          <w:lang w:val="sk-SK"/>
        </w:rPr>
        <w:t xml:space="preserve"> ……………………).</w:t>
      </w:r>
    </w:p>
    <w:p w14:paraId="79C2D5D8" w14:textId="77777777" w:rsidR="006253B0" w:rsidRPr="00B7050F" w:rsidRDefault="006253B0" w:rsidP="006253B0">
      <w:pPr>
        <w:autoSpaceDE w:val="0"/>
        <w:autoSpaceDN w:val="0"/>
        <w:adjustRightInd w:val="0"/>
        <w:rPr>
          <w:rFonts w:asciiTheme="minorHAnsi" w:hAnsiTheme="minorHAnsi" w:cs="Arial"/>
          <w:sz w:val="20"/>
          <w:lang w:val="sk-SK"/>
        </w:rPr>
      </w:pPr>
    </w:p>
    <w:p w14:paraId="4292A9F1" w14:textId="750AC284" w:rsidR="00D077EB" w:rsidRPr="00B7050F" w:rsidRDefault="00D077EB" w:rsidP="006253B0">
      <w:pPr>
        <w:autoSpaceDE w:val="0"/>
        <w:autoSpaceDN w:val="0"/>
        <w:adjustRightInd w:val="0"/>
        <w:rPr>
          <w:rFonts w:asciiTheme="minorHAnsi" w:hAnsiTheme="minorHAnsi" w:cs="Arial"/>
          <w:i/>
          <w:sz w:val="20"/>
          <w:lang w:val="sk-SK"/>
        </w:rPr>
      </w:pPr>
      <w:r w:rsidRPr="00B7050F">
        <w:rPr>
          <w:rFonts w:asciiTheme="minorHAnsi" w:hAnsiTheme="minorHAnsi" w:cs="Arial"/>
          <w:i/>
          <w:sz w:val="20"/>
          <w:lang w:val="sk-SK"/>
        </w:rPr>
        <w:t xml:space="preserve">V prípade, že v priebehu </w:t>
      </w:r>
      <w:r w:rsidR="00D46D02" w:rsidRPr="00B7050F">
        <w:rPr>
          <w:rFonts w:asciiTheme="minorHAnsi" w:hAnsiTheme="minorHAnsi" w:cs="Arial"/>
          <w:i/>
          <w:sz w:val="20"/>
          <w:u w:val="single"/>
          <w:lang w:val="sk-SK"/>
        </w:rPr>
        <w:t>predchádzajúcich</w:t>
      </w:r>
      <w:r w:rsidRPr="00B7050F">
        <w:rPr>
          <w:rFonts w:asciiTheme="minorHAnsi" w:hAnsiTheme="minorHAnsi" w:cs="Arial"/>
          <w:i/>
          <w:sz w:val="20"/>
          <w:u w:val="single"/>
          <w:lang w:val="sk-SK"/>
        </w:rPr>
        <w:t xml:space="preserve"> dvoch účtovných období</w:t>
      </w:r>
      <w:r w:rsidRPr="00B7050F">
        <w:rPr>
          <w:rFonts w:asciiTheme="minorHAnsi" w:hAnsiTheme="minorHAnsi" w:cs="Arial"/>
          <w:i/>
          <w:sz w:val="20"/>
          <w:lang w:val="sk-SK"/>
        </w:rPr>
        <w:t xml:space="preserve"> prišlo</w:t>
      </w:r>
      <w:r w:rsidR="0039250C" w:rsidRPr="00B7050F">
        <w:rPr>
          <w:rFonts w:asciiTheme="minorHAnsi" w:hAnsiTheme="minorHAnsi" w:cs="Arial"/>
          <w:i/>
          <w:sz w:val="20"/>
          <w:lang w:val="sk-SK"/>
        </w:rPr>
        <w:t xml:space="preserve"> k</w:t>
      </w:r>
      <w:r w:rsidRPr="00B7050F">
        <w:rPr>
          <w:rFonts w:asciiTheme="minorHAnsi" w:hAnsiTheme="minorHAnsi" w:cs="Arial"/>
          <w:i/>
          <w:sz w:val="20"/>
          <w:lang w:val="sk-SK"/>
        </w:rPr>
        <w:t xml:space="preserve"> zmene z kalendárneho roka na hospodársky alebo opačne, uveďte túto skutočnosť vypísaním účtovných obdob</w:t>
      </w:r>
      <w:r w:rsidR="0039250C" w:rsidRPr="00B7050F">
        <w:rPr>
          <w:rFonts w:asciiTheme="minorHAnsi" w:hAnsiTheme="minorHAnsi" w:cs="Arial"/>
          <w:i/>
          <w:sz w:val="20"/>
          <w:lang w:val="sk-SK"/>
        </w:rPr>
        <w:t>í, ktoré boli použité (napr. 1.4</w:t>
      </w:r>
      <w:r w:rsidRPr="00B7050F">
        <w:rPr>
          <w:rFonts w:asciiTheme="minorHAnsi" w:hAnsiTheme="minorHAnsi" w:cs="Arial"/>
          <w:i/>
          <w:sz w:val="20"/>
          <w:lang w:val="sk-SK"/>
        </w:rPr>
        <w:t>.2015 – 31.3.2016; 1.4.2016 – 31.12.2016)</w:t>
      </w:r>
      <w:r w:rsidR="0039250C" w:rsidRPr="00B7050F">
        <w:rPr>
          <w:rFonts w:asciiTheme="minorHAnsi" w:hAnsiTheme="minorHAnsi" w:cs="Arial"/>
          <w:i/>
          <w:sz w:val="20"/>
          <w:lang w:val="sk-SK"/>
        </w:rPr>
        <w:t>:</w:t>
      </w:r>
    </w:p>
    <w:p w14:paraId="0F8E60BD" w14:textId="77777777" w:rsidR="006253B0" w:rsidRPr="00B7050F" w:rsidRDefault="006253B0" w:rsidP="006253B0">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w:t>
      </w:r>
    </w:p>
    <w:p w14:paraId="6421F27F" w14:textId="77777777" w:rsidR="006253B0" w:rsidRPr="00B7050F" w:rsidRDefault="006253B0" w:rsidP="00C364F2">
      <w:pPr>
        <w:autoSpaceDE w:val="0"/>
        <w:autoSpaceDN w:val="0"/>
        <w:adjustRightInd w:val="0"/>
        <w:jc w:val="left"/>
        <w:rPr>
          <w:rFonts w:asciiTheme="minorHAnsi" w:hAnsiTheme="minorHAnsi" w:cs="Arial"/>
          <w:b/>
          <w:bCs/>
          <w:sz w:val="20"/>
          <w:lang w:val="sk-SK"/>
        </w:rPr>
      </w:pPr>
    </w:p>
    <w:p w14:paraId="0560E90D" w14:textId="77777777" w:rsidR="003845F1" w:rsidRPr="00B7050F" w:rsidRDefault="003845F1" w:rsidP="00C364F2">
      <w:pPr>
        <w:autoSpaceDE w:val="0"/>
        <w:autoSpaceDN w:val="0"/>
        <w:adjustRightInd w:val="0"/>
        <w:jc w:val="left"/>
        <w:rPr>
          <w:rFonts w:asciiTheme="minorHAnsi" w:hAnsiTheme="minorHAnsi" w:cs="Arial"/>
          <w:b/>
          <w:bCs/>
          <w:sz w:val="20"/>
          <w:lang w:val="sk-SK"/>
        </w:rPr>
      </w:pPr>
    </w:p>
    <w:p w14:paraId="71D95550" w14:textId="4255F6EB" w:rsidR="006253B0" w:rsidRPr="00B7050F" w:rsidRDefault="003845F1" w:rsidP="00F133A5">
      <w:pPr>
        <w:numPr>
          <w:ilvl w:val="0"/>
          <w:numId w:val="3"/>
        </w:numPr>
        <w:autoSpaceDE w:val="0"/>
        <w:autoSpaceDN w:val="0"/>
        <w:adjustRightInd w:val="0"/>
        <w:ind w:left="426" w:hanging="426"/>
        <w:jc w:val="left"/>
        <w:rPr>
          <w:rFonts w:asciiTheme="minorHAnsi" w:hAnsiTheme="minorHAnsi" w:cs="Arial"/>
          <w:bCs/>
          <w:sz w:val="20"/>
          <w:lang w:val="sk-SK"/>
        </w:rPr>
      </w:pPr>
      <w:r w:rsidRPr="00B7050F">
        <w:rPr>
          <w:rFonts w:asciiTheme="minorHAnsi" w:hAnsiTheme="minorHAnsi" w:cs="Arial"/>
          <w:bCs/>
          <w:sz w:val="20"/>
          <w:lang w:val="sk-SK"/>
        </w:rPr>
        <w:t>Žiadateľ vyhlasuje, že</w:t>
      </w:r>
      <w:r w:rsidR="00992529" w:rsidRPr="00B7050F">
        <w:rPr>
          <w:rFonts w:asciiTheme="minorHAnsi" w:hAnsiTheme="minorHAnsi" w:cs="Arial"/>
          <w:bCs/>
          <w:sz w:val="20"/>
          <w:lang w:val="sk-SK"/>
        </w:rPr>
        <w:t xml:space="preserve"> v prebiehajúcom fiškálnom roku (</w:t>
      </w:r>
      <w:r w:rsidR="00992529" w:rsidRPr="00B7050F">
        <w:rPr>
          <w:rFonts w:asciiTheme="minorHAnsi" w:hAnsiTheme="minorHAnsi" w:cs="Arial"/>
          <w:bCs/>
          <w:i/>
          <w:sz w:val="20"/>
          <w:lang w:val="sk-SK"/>
        </w:rPr>
        <w:t>rok n</w:t>
      </w:r>
      <w:r w:rsidR="00992529" w:rsidRPr="00B7050F">
        <w:rPr>
          <w:rFonts w:asciiTheme="minorHAnsi" w:hAnsiTheme="minorHAnsi" w:cs="Arial"/>
          <w:bCs/>
          <w:sz w:val="20"/>
          <w:lang w:val="sk-SK"/>
        </w:rPr>
        <w:t>) a v dvoch predchádzajúcich fiškálnych rokoch</w:t>
      </w:r>
    </w:p>
    <w:p w14:paraId="39AAC3BE" w14:textId="77777777" w:rsidR="003845F1" w:rsidRPr="00B7050F" w:rsidRDefault="003845F1" w:rsidP="00C364F2">
      <w:pPr>
        <w:autoSpaceDE w:val="0"/>
        <w:autoSpaceDN w:val="0"/>
        <w:adjustRightInd w:val="0"/>
        <w:jc w:val="left"/>
        <w:rPr>
          <w:rFonts w:asciiTheme="minorHAnsi" w:hAnsiTheme="minorHAnsi" w:cs="Arial"/>
          <w:bCs/>
          <w:sz w:val="20"/>
          <w:lang w:val="sk-SK"/>
        </w:rPr>
      </w:pPr>
    </w:p>
    <w:p w14:paraId="6724163B" w14:textId="0735C609" w:rsidR="003845F1" w:rsidRPr="00B7050F" w:rsidRDefault="008C2B8B" w:rsidP="003845F1">
      <w:pPr>
        <w:autoSpaceDE w:val="0"/>
        <w:autoSpaceDN w:val="0"/>
        <w:adjustRightInd w:val="0"/>
        <w:jc w:val="left"/>
        <w:rPr>
          <w:rFonts w:asciiTheme="minorHAnsi" w:hAnsiTheme="minorHAnsi" w:cs="Arial"/>
          <w:sz w:val="20"/>
          <w:lang w:val="sk-SK"/>
        </w:rPr>
      </w:pPr>
      <w:sdt>
        <w:sdtPr>
          <w:rPr>
            <w:rStyle w:val="tl1"/>
          </w:rPr>
          <w:id w:val="-1596696999"/>
          <w:lock w:val="sdtLocked"/>
          <w15:appearance w15:val="hidden"/>
          <w14:checkbox>
            <w14:checked w14:val="0"/>
            <w14:checkedState w14:val="2612" w14:font="MS Gothic"/>
            <w14:uncheckedState w14:val="2610" w14:font="MS Gothic"/>
          </w14:checkbox>
        </w:sdtPr>
        <w:sdtEndPr>
          <w:rPr>
            <w:rStyle w:val="tl1"/>
          </w:rPr>
        </w:sdtEndPr>
        <w:sdtContent>
          <w:r w:rsidR="006679CB">
            <w:rPr>
              <w:rStyle w:val="tl1"/>
              <w:rFonts w:ascii="MS Gothic" w:eastAsia="MS Gothic" w:hAnsi="MS Gothic" w:hint="eastAsia"/>
            </w:rPr>
            <w:t>☐</w:t>
          </w:r>
        </w:sdtContent>
      </w:sdt>
      <w:r w:rsidR="00EF62A4">
        <w:rPr>
          <w:rFonts w:asciiTheme="minorHAnsi" w:hAnsiTheme="minorHAnsi" w:cs="Arial"/>
          <w:sz w:val="20"/>
          <w:lang w:val="sk-SK"/>
        </w:rPr>
        <w:t xml:space="preserve"> </w:t>
      </w:r>
      <w:r w:rsidR="003845F1" w:rsidRPr="00B7050F">
        <w:rPr>
          <w:rFonts w:asciiTheme="minorHAnsi" w:hAnsiTheme="minorHAnsi" w:cs="Arial"/>
          <w:sz w:val="20"/>
          <w:lang w:val="sk-SK"/>
        </w:rPr>
        <w:t xml:space="preserve">mu </w:t>
      </w:r>
      <w:r w:rsidR="003845F1" w:rsidRPr="00B7050F">
        <w:rPr>
          <w:rFonts w:asciiTheme="minorHAnsi" w:hAnsiTheme="minorHAnsi" w:cs="Arial"/>
          <w:b/>
          <w:sz w:val="20"/>
          <w:lang w:val="sk-SK"/>
        </w:rPr>
        <w:t>nebola</w:t>
      </w:r>
      <w:r w:rsidR="00290616" w:rsidRPr="00B7050F">
        <w:rPr>
          <w:rFonts w:asciiTheme="minorHAnsi" w:hAnsiTheme="minorHAnsi" w:cs="Arial"/>
          <w:sz w:val="20"/>
          <w:lang w:val="sk-SK"/>
        </w:rPr>
        <w:t xml:space="preserve"> poskytnutá minimálna pomoc,</w:t>
      </w:r>
    </w:p>
    <w:p w14:paraId="6E75B6D6" w14:textId="2E408D2E" w:rsidR="003845F1" w:rsidRPr="00B7050F" w:rsidRDefault="008C2B8B" w:rsidP="003845F1">
      <w:pPr>
        <w:autoSpaceDE w:val="0"/>
        <w:autoSpaceDN w:val="0"/>
        <w:adjustRightInd w:val="0"/>
        <w:ind w:left="284" w:hanging="284"/>
        <w:jc w:val="left"/>
        <w:rPr>
          <w:rFonts w:asciiTheme="minorHAnsi" w:hAnsiTheme="minorHAnsi" w:cs="Arial"/>
          <w:sz w:val="20"/>
          <w:lang w:val="sk-SK"/>
        </w:rPr>
      </w:pPr>
      <w:sdt>
        <w:sdtPr>
          <w:rPr>
            <w:rStyle w:val="tl1"/>
          </w:rPr>
          <w:id w:val="919757910"/>
          <w:lock w:val="sdtLocked"/>
          <w15:appearance w15:val="hidden"/>
          <w14:checkbox>
            <w14:checked w14:val="0"/>
            <w14:checkedState w14:val="2612" w14:font="MS Gothic"/>
            <w14:uncheckedState w14:val="2610" w14:font="MS Gothic"/>
          </w14:checkbox>
        </w:sdtPr>
        <w:sdtEndPr>
          <w:rPr>
            <w:rStyle w:val="tl1"/>
          </w:rPr>
        </w:sdtEndPr>
        <w:sdtContent>
          <w:r w:rsidR="006679CB" w:rsidRPr="006679CB">
            <w:rPr>
              <w:rStyle w:val="tl1"/>
              <w:rFonts w:eastAsia="MS Gothic" w:hint="eastAsia"/>
            </w:rPr>
            <w:t>☐</w:t>
          </w:r>
        </w:sdtContent>
      </w:sdt>
      <w:r w:rsidR="00EF62A4">
        <w:rPr>
          <w:rFonts w:asciiTheme="minorHAnsi" w:hAnsiTheme="minorHAnsi" w:cs="Arial"/>
          <w:sz w:val="20"/>
          <w:lang w:val="sk-SK"/>
        </w:rPr>
        <w:t xml:space="preserve"> </w:t>
      </w:r>
      <w:r w:rsidR="003845F1" w:rsidRPr="00B7050F">
        <w:rPr>
          <w:rFonts w:asciiTheme="minorHAnsi" w:hAnsiTheme="minorHAnsi" w:cs="Arial"/>
          <w:sz w:val="20"/>
          <w:lang w:val="sk-SK"/>
        </w:rPr>
        <w:t xml:space="preserve">mu </w:t>
      </w:r>
      <w:r w:rsidR="003845F1" w:rsidRPr="00B7050F">
        <w:rPr>
          <w:rFonts w:asciiTheme="minorHAnsi" w:hAnsiTheme="minorHAnsi" w:cs="Arial"/>
          <w:b/>
          <w:sz w:val="20"/>
          <w:lang w:val="sk-SK"/>
        </w:rPr>
        <w:t>bola</w:t>
      </w:r>
      <w:r w:rsidR="003845F1" w:rsidRPr="00B7050F">
        <w:rPr>
          <w:rFonts w:asciiTheme="minorHAnsi" w:hAnsiTheme="minorHAnsi" w:cs="Arial"/>
          <w:sz w:val="20"/>
          <w:lang w:val="sk-SK"/>
        </w:rPr>
        <w:t xml:space="preserve"> poskytnutá nasledovná minimálna pomoc:</w:t>
      </w:r>
    </w:p>
    <w:p w14:paraId="34F4350A" w14:textId="77777777" w:rsidR="003845F1" w:rsidRPr="00B7050F" w:rsidRDefault="003845F1" w:rsidP="003845F1">
      <w:pPr>
        <w:autoSpaceDE w:val="0"/>
        <w:autoSpaceDN w:val="0"/>
        <w:adjustRightInd w:val="0"/>
        <w:ind w:left="284" w:hanging="284"/>
        <w:jc w:val="left"/>
        <w:rPr>
          <w:rFonts w:asciiTheme="minorHAnsi" w:hAnsiTheme="minorHAnsi" w:cs="Arial"/>
          <w:sz w:val="20"/>
          <w:lang w:val="sk-SK"/>
        </w:rPr>
      </w:pPr>
    </w:p>
    <w:p w14:paraId="17A39FDF" w14:textId="77777777" w:rsidR="003845F1" w:rsidRPr="00B7050F" w:rsidRDefault="003845F1" w:rsidP="003845F1">
      <w:pPr>
        <w:autoSpaceDE w:val="0"/>
        <w:autoSpaceDN w:val="0"/>
        <w:adjustRightInd w:val="0"/>
        <w:ind w:left="284" w:hanging="284"/>
        <w:jc w:val="left"/>
        <w:rPr>
          <w:rFonts w:asciiTheme="minorHAnsi" w:hAnsiTheme="minorHAnsi" w:cs="Arial"/>
          <w:sz w:val="20"/>
          <w:lang w:val="sk-SK"/>
        </w:rPr>
      </w:pPr>
      <w:r w:rsidRPr="00B7050F">
        <w:rPr>
          <w:rFonts w:asciiTheme="minorHAnsi" w:hAnsiTheme="minorHAnsi" w:cs="Arial"/>
          <w:sz w:val="20"/>
          <w:lang w:val="sk-SK"/>
        </w:rPr>
        <w:t>Tabuľka č.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375"/>
        <w:gridCol w:w="953"/>
        <w:gridCol w:w="1514"/>
        <w:gridCol w:w="1723"/>
        <w:gridCol w:w="915"/>
        <w:gridCol w:w="915"/>
        <w:gridCol w:w="919"/>
      </w:tblGrid>
      <w:tr w:rsidR="003845F1" w:rsidRPr="00B7050F" w14:paraId="44A7256A" w14:textId="77777777" w:rsidTr="003A0099">
        <w:trPr>
          <w:trHeight w:val="20"/>
        </w:trPr>
        <w:tc>
          <w:tcPr>
            <w:tcW w:w="683" w:type="pct"/>
            <w:vMerge w:val="restart"/>
            <w:shd w:val="clear" w:color="auto" w:fill="auto"/>
            <w:vAlign w:val="center"/>
          </w:tcPr>
          <w:p w14:paraId="7B38DC50" w14:textId="79A77EB3" w:rsidR="003845F1" w:rsidRPr="00B7050F" w:rsidRDefault="00267156" w:rsidP="003A0099">
            <w:pPr>
              <w:jc w:val="center"/>
              <w:rPr>
                <w:rFonts w:asciiTheme="minorHAnsi" w:hAnsiTheme="minorHAnsi" w:cs="Arial"/>
                <w:b/>
                <w:sz w:val="20"/>
                <w:lang w:val="sk-SK"/>
              </w:rPr>
            </w:pPr>
            <w:r w:rsidRPr="00B7050F">
              <w:rPr>
                <w:rFonts w:asciiTheme="minorHAnsi" w:hAnsiTheme="minorHAnsi" w:cs="Arial"/>
                <w:b/>
                <w:bCs/>
                <w:sz w:val="20"/>
                <w:lang w:val="sk-SK"/>
              </w:rPr>
              <w:t xml:space="preserve"> Názov</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obchodné meno</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Pr="00B7050F">
              <w:rPr>
                <w:rFonts w:asciiTheme="minorHAnsi" w:hAnsiTheme="minorHAnsi" w:cs="Arial"/>
                <w:b/>
                <w:bCs/>
                <w:sz w:val="20"/>
                <w:lang w:val="sk-SK"/>
              </w:rPr>
              <w:br/>
              <w:t>meno a priezvisko</w:t>
            </w:r>
            <w:r w:rsidR="00565821" w:rsidRPr="00B7050F">
              <w:rPr>
                <w:rFonts w:asciiTheme="minorHAnsi" w:hAnsiTheme="minorHAnsi" w:cs="Arial"/>
                <w:b/>
                <w:sz w:val="20"/>
                <w:lang w:val="sk-SK"/>
              </w:rPr>
              <w:t>,</w:t>
            </w:r>
          </w:p>
          <w:p w14:paraId="4F68F301" w14:textId="77777777" w:rsidR="003845F1" w:rsidRPr="00B7050F" w:rsidRDefault="00565821" w:rsidP="003A0099">
            <w:pPr>
              <w:jc w:val="center"/>
              <w:rPr>
                <w:rFonts w:asciiTheme="minorHAnsi" w:hAnsiTheme="minorHAnsi" w:cs="Arial"/>
                <w:b/>
                <w:sz w:val="20"/>
                <w:lang w:val="sk-SK"/>
              </w:rPr>
            </w:pPr>
            <w:r w:rsidRPr="00B7050F">
              <w:rPr>
                <w:rFonts w:asciiTheme="minorHAnsi" w:hAnsiTheme="minorHAnsi" w:cs="Arial"/>
                <w:b/>
                <w:sz w:val="20"/>
                <w:lang w:val="sk-SK"/>
              </w:rPr>
              <w:lastRenderedPageBreak/>
              <w:t>s</w:t>
            </w:r>
            <w:r w:rsidR="003845F1" w:rsidRPr="00B7050F">
              <w:rPr>
                <w:rFonts w:asciiTheme="minorHAnsi" w:hAnsiTheme="minorHAnsi" w:cs="Arial"/>
                <w:b/>
                <w:sz w:val="20"/>
                <w:lang w:val="sk-SK"/>
              </w:rPr>
              <w:t>ídlo, IČO</w:t>
            </w:r>
          </w:p>
        </w:tc>
        <w:tc>
          <w:tcPr>
            <w:tcW w:w="714" w:type="pct"/>
            <w:vMerge w:val="restart"/>
            <w:shd w:val="clear" w:color="auto" w:fill="auto"/>
            <w:vAlign w:val="center"/>
          </w:tcPr>
          <w:p w14:paraId="083F56A4"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lastRenderedPageBreak/>
              <w:t>Dátum poskytnutia</w:t>
            </w:r>
          </w:p>
          <w:p w14:paraId="00EB8CED"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pomoci</w:t>
            </w:r>
            <w:r w:rsidRPr="00B7050F">
              <w:rPr>
                <w:rStyle w:val="Odkaznapoznmkupodiarou"/>
                <w:rFonts w:asciiTheme="minorHAnsi" w:hAnsiTheme="minorHAnsi" w:cs="Arial"/>
                <w:b/>
                <w:sz w:val="20"/>
                <w:lang w:val="sk-SK"/>
              </w:rPr>
              <w:footnoteReference w:id="4"/>
            </w:r>
          </w:p>
        </w:tc>
        <w:tc>
          <w:tcPr>
            <w:tcW w:w="495" w:type="pct"/>
            <w:vMerge w:val="restart"/>
            <w:shd w:val="clear" w:color="auto" w:fill="auto"/>
            <w:vAlign w:val="center"/>
          </w:tcPr>
          <w:p w14:paraId="678A0E2D" w14:textId="5AB7EBDF" w:rsidR="003845F1" w:rsidRPr="00B7050F" w:rsidRDefault="00DA0E63" w:rsidP="003A0099">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3845F1" w:rsidRPr="00B7050F">
              <w:rPr>
                <w:rFonts w:asciiTheme="minorHAnsi" w:hAnsiTheme="minorHAnsi" w:cs="Arial"/>
                <w:b/>
                <w:sz w:val="20"/>
                <w:lang w:val="sk-SK"/>
              </w:rPr>
              <w:t>pomoci</w:t>
            </w:r>
          </w:p>
        </w:tc>
        <w:tc>
          <w:tcPr>
            <w:tcW w:w="786" w:type="pct"/>
            <w:vMerge w:val="restart"/>
            <w:shd w:val="clear" w:color="auto" w:fill="auto"/>
            <w:vAlign w:val="center"/>
          </w:tcPr>
          <w:p w14:paraId="364EC963"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0790B5A2"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 xml:space="preserve">Opatrenie, na základe ktorého </w:t>
            </w:r>
            <w:r w:rsidRPr="00B7050F">
              <w:rPr>
                <w:rFonts w:asciiTheme="minorHAnsi" w:hAnsiTheme="minorHAnsi" w:cs="Arial"/>
                <w:b/>
                <w:sz w:val="20"/>
                <w:lang w:val="sk-SK"/>
              </w:rPr>
              <w:lastRenderedPageBreak/>
              <w:t>bola pomoc poskytnutá</w:t>
            </w:r>
            <w:r w:rsidRPr="00B7050F">
              <w:rPr>
                <w:rStyle w:val="Odkaznapoznmkupodiarou"/>
                <w:rFonts w:asciiTheme="minorHAnsi" w:hAnsiTheme="minorHAnsi" w:cs="Arial"/>
                <w:b/>
                <w:sz w:val="20"/>
                <w:lang w:val="sk-SK"/>
              </w:rPr>
              <w:footnoteReference w:id="5"/>
            </w:r>
          </w:p>
        </w:tc>
        <w:tc>
          <w:tcPr>
            <w:tcW w:w="1427" w:type="pct"/>
            <w:gridSpan w:val="3"/>
            <w:shd w:val="clear" w:color="auto" w:fill="auto"/>
            <w:vAlign w:val="center"/>
          </w:tcPr>
          <w:p w14:paraId="5594B316" w14:textId="3E3715A1" w:rsidR="003845F1" w:rsidRPr="00B7050F" w:rsidRDefault="003845F1" w:rsidP="00210CD7">
            <w:pPr>
              <w:jc w:val="center"/>
              <w:rPr>
                <w:rFonts w:asciiTheme="minorHAnsi" w:hAnsiTheme="minorHAnsi" w:cs="Arial"/>
                <w:b/>
                <w:sz w:val="20"/>
                <w:lang w:val="sk-SK"/>
              </w:rPr>
            </w:pPr>
            <w:r w:rsidRPr="00B7050F">
              <w:rPr>
                <w:rFonts w:asciiTheme="minorHAnsi" w:hAnsiTheme="minorHAnsi" w:cs="Arial"/>
                <w:b/>
                <w:sz w:val="20"/>
                <w:lang w:val="sk-SK"/>
              </w:rPr>
              <w:lastRenderedPageBreak/>
              <w:t>Výška poskytnutej minimálnej pomoci</w:t>
            </w:r>
            <w:r w:rsidR="00210CD7" w:rsidRPr="00B7050F">
              <w:rPr>
                <w:rFonts w:asciiTheme="minorHAnsi" w:hAnsiTheme="minorHAnsi" w:cs="Arial"/>
                <w:b/>
                <w:sz w:val="20"/>
                <w:lang w:val="sk-SK"/>
              </w:rPr>
              <w:t xml:space="preserve"> v eurách počas</w:t>
            </w:r>
            <w:r w:rsidRPr="00B7050F">
              <w:rPr>
                <w:rFonts w:asciiTheme="minorHAnsi" w:hAnsiTheme="minorHAnsi" w:cs="Arial"/>
                <w:b/>
                <w:sz w:val="20"/>
                <w:lang w:val="sk-SK"/>
              </w:rPr>
              <w:t xml:space="preserve"> </w:t>
            </w:r>
            <w:r w:rsidR="00210CD7" w:rsidRPr="00B7050F">
              <w:rPr>
                <w:rFonts w:asciiTheme="minorHAnsi" w:hAnsiTheme="minorHAnsi" w:cs="Arial"/>
                <w:b/>
                <w:sz w:val="20"/>
                <w:lang w:val="sk-SK"/>
              </w:rPr>
              <w:t xml:space="preserve">aktuálneho  a </w:t>
            </w:r>
            <w:r w:rsidRPr="00B7050F">
              <w:rPr>
                <w:rFonts w:asciiTheme="minorHAnsi" w:hAnsiTheme="minorHAnsi" w:cs="Arial"/>
                <w:b/>
                <w:sz w:val="20"/>
                <w:lang w:val="sk-SK"/>
              </w:rPr>
              <w:t>predchádzajúcich dvoch</w:t>
            </w:r>
            <w:r w:rsidR="00210CD7" w:rsidRPr="00B7050F">
              <w:rPr>
                <w:rFonts w:asciiTheme="minorHAnsi" w:hAnsiTheme="minorHAnsi" w:cs="Arial"/>
                <w:b/>
                <w:sz w:val="20"/>
                <w:lang w:val="sk-SK"/>
              </w:rPr>
              <w:t xml:space="preserve"> fiškálnych rokov</w:t>
            </w:r>
            <w:r w:rsidRPr="00B7050F">
              <w:rPr>
                <w:rFonts w:asciiTheme="minorHAnsi" w:hAnsiTheme="minorHAnsi" w:cs="Arial"/>
                <w:b/>
                <w:sz w:val="20"/>
                <w:lang w:val="sk-SK"/>
              </w:rPr>
              <w:t> </w:t>
            </w:r>
          </w:p>
        </w:tc>
      </w:tr>
      <w:tr w:rsidR="003845F1" w:rsidRPr="00B7050F" w14:paraId="12449D9E" w14:textId="77777777" w:rsidTr="003A0099">
        <w:trPr>
          <w:trHeight w:val="20"/>
        </w:trPr>
        <w:tc>
          <w:tcPr>
            <w:tcW w:w="683" w:type="pct"/>
            <w:vMerge/>
            <w:shd w:val="clear" w:color="auto" w:fill="auto"/>
            <w:vAlign w:val="center"/>
          </w:tcPr>
          <w:p w14:paraId="5B5325DA" w14:textId="77777777" w:rsidR="003845F1" w:rsidRPr="00B7050F" w:rsidRDefault="003845F1" w:rsidP="003A0099">
            <w:pPr>
              <w:jc w:val="left"/>
              <w:rPr>
                <w:rFonts w:asciiTheme="minorHAnsi" w:hAnsiTheme="minorHAnsi" w:cs="Arial"/>
                <w:b/>
                <w:sz w:val="20"/>
                <w:lang w:val="sk-SK"/>
              </w:rPr>
            </w:pPr>
          </w:p>
        </w:tc>
        <w:tc>
          <w:tcPr>
            <w:tcW w:w="714" w:type="pct"/>
            <w:vMerge/>
            <w:shd w:val="clear" w:color="auto" w:fill="auto"/>
            <w:vAlign w:val="center"/>
          </w:tcPr>
          <w:p w14:paraId="1FE00DF0" w14:textId="77777777" w:rsidR="003845F1" w:rsidRPr="00B7050F" w:rsidRDefault="003845F1" w:rsidP="003A0099">
            <w:pPr>
              <w:jc w:val="left"/>
              <w:rPr>
                <w:rFonts w:asciiTheme="minorHAnsi" w:hAnsiTheme="minorHAnsi" w:cs="Arial"/>
                <w:b/>
                <w:sz w:val="20"/>
                <w:lang w:val="sk-SK"/>
              </w:rPr>
            </w:pPr>
          </w:p>
        </w:tc>
        <w:tc>
          <w:tcPr>
            <w:tcW w:w="495" w:type="pct"/>
            <w:vMerge/>
            <w:shd w:val="clear" w:color="auto" w:fill="auto"/>
            <w:vAlign w:val="center"/>
          </w:tcPr>
          <w:p w14:paraId="71837FAF" w14:textId="77777777" w:rsidR="003845F1" w:rsidRPr="00B7050F" w:rsidRDefault="003845F1" w:rsidP="003A0099">
            <w:pPr>
              <w:jc w:val="left"/>
              <w:rPr>
                <w:rFonts w:asciiTheme="minorHAnsi" w:hAnsiTheme="minorHAnsi" w:cs="Arial"/>
                <w:b/>
                <w:sz w:val="20"/>
                <w:lang w:val="sk-SK"/>
              </w:rPr>
            </w:pPr>
          </w:p>
        </w:tc>
        <w:tc>
          <w:tcPr>
            <w:tcW w:w="786" w:type="pct"/>
            <w:vMerge/>
            <w:shd w:val="clear" w:color="auto" w:fill="auto"/>
            <w:vAlign w:val="center"/>
          </w:tcPr>
          <w:p w14:paraId="5CC6520F" w14:textId="77777777" w:rsidR="003845F1" w:rsidRPr="00B7050F" w:rsidRDefault="003845F1" w:rsidP="003A0099">
            <w:pPr>
              <w:jc w:val="left"/>
              <w:rPr>
                <w:rFonts w:asciiTheme="minorHAnsi" w:hAnsiTheme="minorHAnsi" w:cs="Arial"/>
                <w:b/>
                <w:sz w:val="20"/>
                <w:lang w:val="sk-SK"/>
              </w:rPr>
            </w:pPr>
          </w:p>
        </w:tc>
        <w:tc>
          <w:tcPr>
            <w:tcW w:w="895" w:type="pct"/>
            <w:vMerge/>
            <w:shd w:val="clear" w:color="auto" w:fill="auto"/>
            <w:vAlign w:val="center"/>
          </w:tcPr>
          <w:p w14:paraId="3F470275" w14:textId="77777777" w:rsidR="003845F1" w:rsidRPr="00B7050F" w:rsidRDefault="003845F1" w:rsidP="003A0099">
            <w:pPr>
              <w:jc w:val="left"/>
              <w:rPr>
                <w:rFonts w:asciiTheme="minorHAnsi" w:hAnsiTheme="minorHAnsi" w:cs="Arial"/>
                <w:b/>
                <w:sz w:val="20"/>
                <w:lang w:val="sk-SK"/>
              </w:rPr>
            </w:pPr>
          </w:p>
        </w:tc>
        <w:tc>
          <w:tcPr>
            <w:tcW w:w="475" w:type="pct"/>
            <w:shd w:val="clear" w:color="auto" w:fill="auto"/>
            <w:vAlign w:val="center"/>
          </w:tcPr>
          <w:p w14:paraId="223629C2" w14:textId="4C8457F0"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rok n</w:t>
            </w:r>
          </w:p>
        </w:tc>
        <w:tc>
          <w:tcPr>
            <w:tcW w:w="475" w:type="pct"/>
            <w:shd w:val="clear" w:color="auto" w:fill="auto"/>
            <w:vAlign w:val="center"/>
          </w:tcPr>
          <w:p w14:paraId="12ECB67F" w14:textId="66B7D9F4"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1E21D066" w14:textId="3631579C"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3845F1" w:rsidRPr="00B7050F" w14:paraId="65D74716" w14:textId="77777777" w:rsidTr="003A0099">
        <w:trPr>
          <w:trHeight w:val="20"/>
        </w:trPr>
        <w:tc>
          <w:tcPr>
            <w:tcW w:w="683" w:type="pct"/>
            <w:shd w:val="clear" w:color="auto" w:fill="auto"/>
          </w:tcPr>
          <w:p w14:paraId="6D5F7197"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01959ABB"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635DA88F"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1B1871BC"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3CFFAF0"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2CDA8129"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5599CFAB"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08C0C1CB" w14:textId="77777777" w:rsidR="003845F1" w:rsidRPr="00B7050F" w:rsidRDefault="003845F1" w:rsidP="003A0099">
            <w:pPr>
              <w:rPr>
                <w:rFonts w:asciiTheme="minorHAnsi" w:hAnsiTheme="minorHAnsi" w:cs="Arial"/>
                <w:sz w:val="20"/>
                <w:lang w:val="sk-SK"/>
              </w:rPr>
            </w:pPr>
          </w:p>
        </w:tc>
      </w:tr>
      <w:tr w:rsidR="00267156" w:rsidRPr="00B7050F" w14:paraId="0D2F4C59" w14:textId="77777777" w:rsidTr="003A0099">
        <w:trPr>
          <w:trHeight w:val="20"/>
        </w:trPr>
        <w:tc>
          <w:tcPr>
            <w:tcW w:w="683" w:type="pct"/>
            <w:shd w:val="clear" w:color="auto" w:fill="auto"/>
          </w:tcPr>
          <w:p w14:paraId="2361C173"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84726D9"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5CAA5D5F"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0ECD002C"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698C58B8"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483488A6"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26B212C"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02E458CC" w14:textId="77777777" w:rsidR="00267156" w:rsidRPr="00B7050F" w:rsidRDefault="00267156" w:rsidP="003A0099">
            <w:pPr>
              <w:rPr>
                <w:rFonts w:asciiTheme="minorHAnsi" w:hAnsiTheme="minorHAnsi" w:cs="Arial"/>
                <w:sz w:val="20"/>
                <w:lang w:val="sk-SK"/>
              </w:rPr>
            </w:pPr>
          </w:p>
        </w:tc>
      </w:tr>
      <w:tr w:rsidR="00267156" w:rsidRPr="00B7050F" w14:paraId="1B1006C1" w14:textId="77777777" w:rsidTr="003A0099">
        <w:trPr>
          <w:trHeight w:val="20"/>
        </w:trPr>
        <w:tc>
          <w:tcPr>
            <w:tcW w:w="683" w:type="pct"/>
            <w:shd w:val="clear" w:color="auto" w:fill="auto"/>
          </w:tcPr>
          <w:p w14:paraId="5FD96ACE"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32E33A87"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524910C7"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581583EC"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4C72E893"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F512232"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1699CD5B"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2567D2D5" w14:textId="77777777" w:rsidR="00267156" w:rsidRPr="00B7050F" w:rsidRDefault="00267156" w:rsidP="003A0099">
            <w:pPr>
              <w:rPr>
                <w:rFonts w:asciiTheme="minorHAnsi" w:hAnsiTheme="minorHAnsi" w:cs="Arial"/>
                <w:sz w:val="20"/>
                <w:lang w:val="sk-SK"/>
              </w:rPr>
            </w:pPr>
          </w:p>
        </w:tc>
      </w:tr>
      <w:tr w:rsidR="00267156" w:rsidRPr="00B7050F" w14:paraId="3AD62CC9" w14:textId="77777777" w:rsidTr="003A0099">
        <w:trPr>
          <w:trHeight w:val="20"/>
        </w:trPr>
        <w:tc>
          <w:tcPr>
            <w:tcW w:w="683" w:type="pct"/>
            <w:shd w:val="clear" w:color="auto" w:fill="auto"/>
          </w:tcPr>
          <w:p w14:paraId="017EBDC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6437A12"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5AEEB45"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72847647"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5EBA752E"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322E5B6D"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377625C9"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4A946AE8" w14:textId="77777777" w:rsidR="00267156" w:rsidRPr="00B7050F" w:rsidRDefault="00267156" w:rsidP="003A0099">
            <w:pPr>
              <w:rPr>
                <w:rFonts w:asciiTheme="minorHAnsi" w:hAnsiTheme="minorHAnsi" w:cs="Arial"/>
                <w:sz w:val="20"/>
                <w:lang w:val="sk-SK"/>
              </w:rPr>
            </w:pPr>
          </w:p>
        </w:tc>
      </w:tr>
      <w:tr w:rsidR="00267156" w:rsidRPr="00B7050F" w14:paraId="5A1F3D1E" w14:textId="77777777" w:rsidTr="003A0099">
        <w:trPr>
          <w:trHeight w:val="20"/>
        </w:trPr>
        <w:tc>
          <w:tcPr>
            <w:tcW w:w="683" w:type="pct"/>
            <w:shd w:val="clear" w:color="auto" w:fill="auto"/>
          </w:tcPr>
          <w:p w14:paraId="5EB0D8E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417E3DE8"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2319D043"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0577228"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25C33DE0"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4E298FF1"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B83FB07"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0141F34B" w14:textId="77777777" w:rsidR="00267156" w:rsidRPr="00B7050F" w:rsidRDefault="00267156" w:rsidP="003A0099">
            <w:pPr>
              <w:rPr>
                <w:rFonts w:asciiTheme="minorHAnsi" w:hAnsiTheme="minorHAnsi" w:cs="Arial"/>
                <w:sz w:val="20"/>
                <w:lang w:val="sk-SK"/>
              </w:rPr>
            </w:pPr>
          </w:p>
        </w:tc>
      </w:tr>
      <w:tr w:rsidR="00267156" w:rsidRPr="00B7050F" w14:paraId="14CE963E" w14:textId="77777777" w:rsidTr="003A0099">
        <w:trPr>
          <w:trHeight w:val="20"/>
        </w:trPr>
        <w:tc>
          <w:tcPr>
            <w:tcW w:w="683" w:type="pct"/>
            <w:shd w:val="clear" w:color="auto" w:fill="auto"/>
          </w:tcPr>
          <w:p w14:paraId="18A14DF0"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F37A3A9"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48E826F"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A2E8F80"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2743FDAA"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76672644"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E33F1CA"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59CFD295" w14:textId="77777777" w:rsidR="00267156" w:rsidRPr="00B7050F" w:rsidRDefault="00267156" w:rsidP="003A0099">
            <w:pPr>
              <w:rPr>
                <w:rFonts w:asciiTheme="minorHAnsi" w:hAnsiTheme="minorHAnsi" w:cs="Arial"/>
                <w:sz w:val="20"/>
                <w:lang w:val="sk-SK"/>
              </w:rPr>
            </w:pPr>
          </w:p>
        </w:tc>
      </w:tr>
      <w:tr w:rsidR="00267156" w:rsidRPr="00B7050F" w14:paraId="745F7659" w14:textId="77777777" w:rsidTr="003A0099">
        <w:trPr>
          <w:trHeight w:val="20"/>
        </w:trPr>
        <w:tc>
          <w:tcPr>
            <w:tcW w:w="683" w:type="pct"/>
            <w:shd w:val="clear" w:color="auto" w:fill="auto"/>
          </w:tcPr>
          <w:p w14:paraId="45E6B8E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3F50A95F"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47E7C7A"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537A1B6D"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0E7B0CE7"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1AAA767"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AE4D7B6"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28342AEC" w14:textId="77777777" w:rsidR="00267156" w:rsidRPr="00B7050F" w:rsidRDefault="00267156" w:rsidP="003A0099">
            <w:pPr>
              <w:rPr>
                <w:rFonts w:asciiTheme="minorHAnsi" w:hAnsiTheme="minorHAnsi" w:cs="Arial"/>
                <w:sz w:val="20"/>
                <w:lang w:val="sk-SK"/>
              </w:rPr>
            </w:pPr>
          </w:p>
        </w:tc>
      </w:tr>
      <w:tr w:rsidR="00267156" w:rsidRPr="00B7050F" w14:paraId="6D4A0752" w14:textId="77777777" w:rsidTr="003A0099">
        <w:trPr>
          <w:trHeight w:val="20"/>
        </w:trPr>
        <w:tc>
          <w:tcPr>
            <w:tcW w:w="683" w:type="pct"/>
            <w:shd w:val="clear" w:color="auto" w:fill="auto"/>
          </w:tcPr>
          <w:p w14:paraId="4B8456AE"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2EFE3BD6"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6A4A466C"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E7C9A97"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4D436846"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E0421F8"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F97E714"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3188EF1D" w14:textId="77777777" w:rsidR="00267156" w:rsidRPr="00B7050F" w:rsidRDefault="00267156" w:rsidP="003A0099">
            <w:pPr>
              <w:rPr>
                <w:rFonts w:asciiTheme="minorHAnsi" w:hAnsiTheme="minorHAnsi" w:cs="Arial"/>
                <w:sz w:val="20"/>
                <w:lang w:val="sk-SK"/>
              </w:rPr>
            </w:pPr>
          </w:p>
        </w:tc>
      </w:tr>
      <w:tr w:rsidR="003845F1" w:rsidRPr="00B7050F" w14:paraId="75AD454F" w14:textId="77777777" w:rsidTr="003A0099">
        <w:trPr>
          <w:trHeight w:val="20"/>
        </w:trPr>
        <w:tc>
          <w:tcPr>
            <w:tcW w:w="683" w:type="pct"/>
            <w:shd w:val="clear" w:color="auto" w:fill="auto"/>
          </w:tcPr>
          <w:p w14:paraId="0ECEF5A1"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34B1E4C6"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27A25E1E"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1B0164BD"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F827736"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6B241035"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618EA6EE"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38A6E508" w14:textId="77777777" w:rsidR="003845F1" w:rsidRPr="00B7050F" w:rsidRDefault="003845F1" w:rsidP="003A0099">
            <w:pPr>
              <w:rPr>
                <w:rFonts w:asciiTheme="minorHAnsi" w:hAnsiTheme="minorHAnsi" w:cs="Arial"/>
                <w:sz w:val="20"/>
                <w:lang w:val="sk-SK"/>
              </w:rPr>
            </w:pPr>
          </w:p>
        </w:tc>
      </w:tr>
      <w:tr w:rsidR="003845F1" w:rsidRPr="00B7050F" w14:paraId="06006219" w14:textId="77777777" w:rsidTr="003A0099">
        <w:trPr>
          <w:trHeight w:val="20"/>
        </w:trPr>
        <w:tc>
          <w:tcPr>
            <w:tcW w:w="683" w:type="pct"/>
            <w:shd w:val="clear" w:color="auto" w:fill="auto"/>
          </w:tcPr>
          <w:p w14:paraId="1348ED00"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6FB8D1DE"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20582CAF"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71B6F2F0"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292D854"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2681BACD"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59E80B5C"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3608ADCD" w14:textId="77777777" w:rsidR="003845F1" w:rsidRPr="00B7050F" w:rsidRDefault="003845F1" w:rsidP="003A0099">
            <w:pPr>
              <w:rPr>
                <w:rFonts w:asciiTheme="minorHAnsi" w:hAnsiTheme="minorHAnsi" w:cs="Arial"/>
                <w:sz w:val="20"/>
                <w:lang w:val="sk-SK"/>
              </w:rPr>
            </w:pPr>
          </w:p>
        </w:tc>
      </w:tr>
    </w:tbl>
    <w:p w14:paraId="57C01DA4" w14:textId="77777777" w:rsidR="003845F1" w:rsidRPr="00B7050F" w:rsidRDefault="003845F1" w:rsidP="003845F1">
      <w:pPr>
        <w:autoSpaceDE w:val="0"/>
        <w:autoSpaceDN w:val="0"/>
        <w:adjustRightInd w:val="0"/>
        <w:ind w:left="284" w:hanging="284"/>
        <w:jc w:val="left"/>
        <w:rPr>
          <w:rFonts w:asciiTheme="minorHAnsi" w:hAnsiTheme="minorHAnsi" w:cs="Arial"/>
          <w:b/>
          <w:sz w:val="20"/>
          <w:u w:val="single"/>
          <w:lang w:val="sk-SK"/>
        </w:rPr>
      </w:pPr>
    </w:p>
    <w:p w14:paraId="003DFE24" w14:textId="77777777" w:rsidR="003845F1" w:rsidRPr="00B7050F" w:rsidRDefault="003845F1" w:rsidP="00C364F2">
      <w:pPr>
        <w:autoSpaceDE w:val="0"/>
        <w:autoSpaceDN w:val="0"/>
        <w:adjustRightInd w:val="0"/>
        <w:jc w:val="left"/>
        <w:rPr>
          <w:rFonts w:asciiTheme="minorHAnsi" w:hAnsiTheme="minorHAnsi" w:cs="Arial"/>
          <w:bCs/>
          <w:sz w:val="20"/>
          <w:lang w:val="sk-SK"/>
        </w:rPr>
      </w:pPr>
    </w:p>
    <w:p w14:paraId="654B4B38" w14:textId="65FC256F" w:rsidR="005C5A1C" w:rsidRPr="00B7050F" w:rsidRDefault="00D57E01" w:rsidP="00F133A5">
      <w:pPr>
        <w:numPr>
          <w:ilvl w:val="0"/>
          <w:numId w:val="3"/>
        </w:numPr>
        <w:autoSpaceDE w:val="0"/>
        <w:autoSpaceDN w:val="0"/>
        <w:adjustRightInd w:val="0"/>
        <w:ind w:left="426" w:hanging="426"/>
        <w:jc w:val="left"/>
        <w:rPr>
          <w:rFonts w:asciiTheme="minorHAnsi" w:hAnsiTheme="minorHAnsi" w:cs="Arial"/>
          <w:sz w:val="20"/>
          <w:lang w:val="sk-SK"/>
        </w:rPr>
      </w:pPr>
      <w:r w:rsidRPr="00B7050F">
        <w:rPr>
          <w:rFonts w:asciiTheme="minorHAnsi" w:hAnsiTheme="minorHAnsi" w:cs="Arial"/>
          <w:sz w:val="20"/>
          <w:lang w:val="sk-SK"/>
        </w:rPr>
        <w:t>Podniky</w:t>
      </w:r>
      <w:r w:rsidR="00C276AD" w:rsidRPr="00B7050F">
        <w:rPr>
          <w:rStyle w:val="Odkaznapoznmkupodiarou"/>
          <w:rFonts w:asciiTheme="minorHAnsi" w:hAnsiTheme="minorHAnsi" w:cs="Arial"/>
          <w:sz w:val="20"/>
          <w:lang w:val="sk-SK"/>
        </w:rPr>
        <w:footnoteReference w:id="6"/>
      </w:r>
      <w:r w:rsidR="00C276AD" w:rsidRPr="00B7050F">
        <w:rPr>
          <w:rFonts w:asciiTheme="minorHAnsi" w:hAnsiTheme="minorHAnsi" w:cs="Arial"/>
          <w:sz w:val="20"/>
          <w:lang w:val="sk-SK"/>
        </w:rPr>
        <w:t>, ktoré</w:t>
      </w:r>
      <w:r w:rsidR="00524A8B" w:rsidRPr="00B7050F">
        <w:rPr>
          <w:rFonts w:asciiTheme="minorHAnsi" w:hAnsiTheme="minorHAnsi" w:cs="Arial"/>
          <w:sz w:val="20"/>
          <w:lang w:val="sk-SK"/>
        </w:rPr>
        <w:t xml:space="preserve"> so žiadateľom</w:t>
      </w:r>
      <w:r w:rsidR="00AD3CE5" w:rsidRPr="00B7050F">
        <w:rPr>
          <w:rFonts w:asciiTheme="minorHAnsi" w:hAnsiTheme="minorHAnsi" w:cs="Arial"/>
          <w:sz w:val="20"/>
          <w:lang w:val="sk-SK"/>
        </w:rPr>
        <w:t> </w:t>
      </w:r>
      <w:r w:rsidR="00C276AD" w:rsidRPr="00B7050F">
        <w:rPr>
          <w:rFonts w:asciiTheme="minorHAnsi" w:hAnsiTheme="minorHAnsi" w:cs="Arial"/>
          <w:sz w:val="20"/>
          <w:lang w:val="sk-SK"/>
        </w:rPr>
        <w:t>tvoria jediný podnik</w:t>
      </w:r>
      <w:r w:rsidR="00123BFC" w:rsidRPr="00B7050F">
        <w:rPr>
          <w:rStyle w:val="Odkaznapoznmkupodiarou"/>
          <w:rFonts w:asciiTheme="minorHAnsi" w:hAnsiTheme="minorHAnsi" w:cs="Arial"/>
          <w:sz w:val="20"/>
          <w:lang w:val="sk-SK"/>
        </w:rPr>
        <w:footnoteReference w:id="7"/>
      </w:r>
    </w:p>
    <w:p w14:paraId="1491A0A1" w14:textId="77777777" w:rsidR="00352989" w:rsidRPr="00B7050F" w:rsidRDefault="00352989" w:rsidP="00F133A5">
      <w:pPr>
        <w:autoSpaceDE w:val="0"/>
        <w:autoSpaceDN w:val="0"/>
        <w:adjustRightInd w:val="0"/>
        <w:jc w:val="left"/>
        <w:rPr>
          <w:rFonts w:asciiTheme="minorHAnsi" w:hAnsiTheme="minorHAnsi" w:cs="Arial"/>
          <w:b/>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57E01" w:rsidRPr="00B7050F" w14:paraId="51815AA2" w14:textId="77777777" w:rsidTr="004F14E8">
        <w:trPr>
          <w:trHeight w:val="3881"/>
        </w:trPr>
        <w:tc>
          <w:tcPr>
            <w:tcW w:w="5000" w:type="pct"/>
            <w:tcBorders>
              <w:bottom w:val="single" w:sz="4" w:space="0" w:color="auto"/>
            </w:tcBorders>
          </w:tcPr>
          <w:p w14:paraId="1EFF9B30" w14:textId="77777777" w:rsidR="00AA1D84" w:rsidRPr="00B7050F" w:rsidRDefault="00AA1D84" w:rsidP="00AA1D84">
            <w:pPr>
              <w:rPr>
                <w:rFonts w:asciiTheme="minorHAnsi" w:hAnsiTheme="minorHAnsi" w:cs="Arial"/>
                <w:b/>
                <w:bCs/>
                <w:sz w:val="20"/>
                <w:lang w:val="sk-SK"/>
              </w:rPr>
            </w:pPr>
          </w:p>
          <w:p w14:paraId="31CBF6F6" w14:textId="682E457F" w:rsidR="00D57E01" w:rsidRPr="00B7050F" w:rsidRDefault="00AA1D84" w:rsidP="00AA1D84">
            <w:pPr>
              <w:rPr>
                <w:rFonts w:asciiTheme="minorHAnsi" w:hAnsiTheme="minorHAnsi" w:cs="Arial"/>
                <w:sz w:val="20"/>
                <w:lang w:val="sk-SK"/>
              </w:rPr>
            </w:pPr>
            <w:r w:rsidRPr="00B7050F">
              <w:rPr>
                <w:rFonts w:asciiTheme="minorHAnsi" w:hAnsiTheme="minorHAnsi" w:cs="Arial"/>
                <w:b/>
                <w:bCs/>
                <w:sz w:val="20"/>
                <w:lang w:val="sk-SK"/>
              </w:rPr>
              <w:t>„Jediný podnik“ zahŕňa všetky subjekty vykonávajúce hospodársku činnosť</w:t>
            </w:r>
            <w:r w:rsidRPr="00B7050F">
              <w:rPr>
                <w:rStyle w:val="Odkaznapoznmkupodiarou"/>
                <w:rFonts w:asciiTheme="minorHAnsi" w:hAnsiTheme="minorHAnsi" w:cs="Arial"/>
                <w:b/>
                <w:bCs/>
                <w:sz w:val="20"/>
                <w:lang w:val="sk-SK"/>
              </w:rPr>
              <w:footnoteReference w:id="8"/>
            </w:r>
            <w:r w:rsidRPr="00B7050F">
              <w:rPr>
                <w:rFonts w:asciiTheme="minorHAnsi" w:hAnsiTheme="minorHAnsi" w:cs="Arial"/>
                <w:b/>
                <w:bCs/>
                <w:sz w:val="20"/>
                <w:lang w:val="sk-SK"/>
              </w:rPr>
              <w:t xml:space="preserve">, medzi ktorými je aspoň jeden z týchto vzťahov: </w:t>
            </w:r>
          </w:p>
          <w:p w14:paraId="057912D3" w14:textId="77777777" w:rsidR="00FD6B2A" w:rsidRPr="00B7050F" w:rsidRDefault="00FD6B2A" w:rsidP="00AA1D84">
            <w:pPr>
              <w:autoSpaceDE w:val="0"/>
              <w:autoSpaceDN w:val="0"/>
              <w:adjustRightInd w:val="0"/>
              <w:rPr>
                <w:rFonts w:asciiTheme="minorHAnsi" w:hAnsiTheme="minorHAnsi" w:cs="Arial"/>
                <w:sz w:val="20"/>
                <w:lang w:val="sk-SK"/>
              </w:rPr>
            </w:pPr>
          </w:p>
          <w:p w14:paraId="5817DD23" w14:textId="115EEB62" w:rsidR="00C81B15" w:rsidRPr="00C81B15" w:rsidRDefault="00C81B15" w:rsidP="00C81B15">
            <w:pPr>
              <w:rPr>
                <w:ins w:id="25" w:author="Jana Vacíková" w:date="2024-12-18T09:47:00Z"/>
                <w:rFonts w:asciiTheme="minorHAnsi" w:hAnsiTheme="minorHAnsi" w:cs="Arial"/>
                <w:sz w:val="20"/>
                <w:lang w:val="sk-SK"/>
              </w:rPr>
            </w:pPr>
            <w:ins w:id="26" w:author="Jana Vacíková" w:date="2024-12-18T09:47:00Z">
              <w:r>
                <w:rPr>
                  <w:rFonts w:asciiTheme="minorHAnsi" w:hAnsiTheme="minorHAnsi" w:cs="Arial"/>
                  <w:sz w:val="20"/>
                  <w:lang w:val="sk-SK"/>
                </w:rPr>
                <w:t xml:space="preserve">a) </w:t>
              </w:r>
              <w:r w:rsidRPr="00C81B15">
                <w:rPr>
                  <w:rFonts w:asciiTheme="minorHAnsi" w:hAnsiTheme="minorHAnsi" w:cs="Arial"/>
                  <w:sz w:val="20"/>
                  <w:lang w:val="sk-SK"/>
                </w:rPr>
                <w:t>jeden subjekt vykonávajúci hospodársku činnosť má väčšinu hlasovacích práv, ktoré patria akcionárom alebo spoločníkom v inom subjekte vykonávajúcom hospodársku činnosť;</w:t>
              </w:r>
            </w:ins>
          </w:p>
          <w:p w14:paraId="02FC6B68" w14:textId="79CD67E6" w:rsidR="00AA1D84" w:rsidRPr="009A2E1A" w:rsidDel="00C81B15" w:rsidRDefault="00AA1D84" w:rsidP="009A2E1A">
            <w:pPr>
              <w:pStyle w:val="Odsekzoznamu"/>
              <w:numPr>
                <w:ilvl w:val="0"/>
                <w:numId w:val="16"/>
              </w:numPr>
              <w:autoSpaceDE w:val="0"/>
              <w:autoSpaceDN w:val="0"/>
              <w:adjustRightInd w:val="0"/>
              <w:ind w:left="313" w:hanging="313"/>
              <w:rPr>
                <w:del w:id="27" w:author="Jana Vacíková" w:date="2024-12-18T09:47:00Z"/>
                <w:rFonts w:asciiTheme="minorHAnsi" w:hAnsiTheme="minorHAnsi" w:cs="Arial"/>
                <w:sz w:val="20"/>
                <w:lang w:val="sk-SK"/>
              </w:rPr>
            </w:pPr>
            <w:del w:id="28" w:author="Jana Vacíková" w:date="2024-12-18T09:47:00Z">
              <w:r w:rsidRPr="009A2E1A" w:rsidDel="00C81B15">
                <w:rPr>
                  <w:rFonts w:asciiTheme="minorHAnsi" w:hAnsiTheme="minorHAnsi" w:cs="Arial"/>
                  <w:sz w:val="20"/>
                  <w:lang w:val="sk-SK"/>
                </w:rPr>
                <w:delText>jeden subjekt vykonávajúci hospodársku činnosť má väčšinu hlasovacích práv akcionárov alebo spoločníkov v inom subjekte vykonávajúcom hospodársku činnosť;</w:delText>
              </w:r>
            </w:del>
          </w:p>
          <w:p w14:paraId="30FD4B29" w14:textId="0FA076F0" w:rsidR="00AA1D84" w:rsidRPr="00C81B15" w:rsidDel="00C81B15" w:rsidRDefault="00C81B15" w:rsidP="00C81B15">
            <w:pPr>
              <w:pStyle w:val="Odsekzoznamu"/>
              <w:numPr>
                <w:ilvl w:val="0"/>
                <w:numId w:val="16"/>
              </w:numPr>
              <w:autoSpaceDE w:val="0"/>
              <w:autoSpaceDN w:val="0"/>
              <w:adjustRightInd w:val="0"/>
              <w:ind w:left="313" w:hanging="313"/>
              <w:rPr>
                <w:del w:id="29" w:author="Jana Vacíková" w:date="2024-12-18T09:48:00Z"/>
                <w:rFonts w:asciiTheme="minorHAnsi" w:hAnsiTheme="minorHAnsi" w:cs="Arial"/>
                <w:sz w:val="20"/>
                <w:lang w:val="sk-SK"/>
              </w:rPr>
            </w:pPr>
            <w:ins w:id="30" w:author="Jana Vacíková" w:date="2024-12-18T09:48:00Z">
              <w:r w:rsidRPr="00C81B15">
                <w:rPr>
                  <w:rFonts w:asciiTheme="minorHAnsi" w:hAnsiTheme="minorHAnsi" w:cs="Arial"/>
                  <w:sz w:val="20"/>
                  <w:lang w:val="sk-SK"/>
                </w:rPr>
                <w:t>b) jeden subjekt vykonávajúci hospodársku činnosť má právo vymenovať alebo odvolať väčšinu členov správneho, riadiaceho alebo dozorného orgánu iného subjektu vykonávajúceho hospodársku činnosť</w:t>
              </w:r>
              <w:r w:rsidRPr="00C81B15" w:rsidDel="00C81B15">
                <w:rPr>
                  <w:rFonts w:asciiTheme="minorHAnsi" w:hAnsiTheme="minorHAnsi" w:cs="Arial"/>
                  <w:sz w:val="20"/>
                  <w:lang w:val="sk-SK"/>
                </w:rPr>
                <w:t xml:space="preserve"> </w:t>
              </w:r>
            </w:ins>
            <w:del w:id="31" w:author="Jana Vacíková" w:date="2024-12-18T09:48:00Z">
              <w:r w:rsidR="00AA1D84" w:rsidRPr="00C81B15" w:rsidDel="00C81B15">
                <w:rPr>
                  <w:rFonts w:asciiTheme="minorHAnsi" w:hAnsiTheme="minorHAnsi" w:cs="Arial"/>
                  <w:sz w:val="20"/>
                  <w:lang w:val="sk-SK"/>
                </w:rPr>
                <w:delText>jeden subjekt vykonávajúci hospodársku činnosť má právo vymenovať alebo odvolať väčšinu členov správneho, riadiaceho alebo dozorného orgánu iného subjektu vykonávajúceho hospodársku činnosť;</w:delText>
              </w:r>
            </w:del>
          </w:p>
          <w:p w14:paraId="2133364F" w14:textId="221EA804" w:rsidR="00C81B15" w:rsidRPr="00C81B15" w:rsidRDefault="00C81B15" w:rsidP="00C81B15">
            <w:pPr>
              <w:rPr>
                <w:ins w:id="32" w:author="Jana Vacíková" w:date="2024-12-18T09:49:00Z"/>
                <w:rFonts w:asciiTheme="minorHAnsi" w:hAnsiTheme="minorHAnsi" w:cs="Arial"/>
                <w:sz w:val="20"/>
                <w:lang w:val="sk-SK"/>
              </w:rPr>
            </w:pPr>
            <w:ins w:id="33" w:author="Jana Vacíková" w:date="2024-12-18T09:49:00Z">
              <w:r>
                <w:rPr>
                  <w:rFonts w:asciiTheme="minorHAnsi" w:hAnsiTheme="minorHAnsi" w:cs="Arial"/>
                  <w:sz w:val="20"/>
                  <w:lang w:val="sk-SK"/>
                </w:rPr>
                <w:t xml:space="preserve">c) </w:t>
              </w:r>
              <w:r w:rsidRPr="00C81B15">
                <w:rPr>
                  <w:rFonts w:asciiTheme="minorHAnsi" w:hAnsiTheme="minorHAnsi" w:cs="Arial"/>
                  <w:sz w:val="20"/>
                  <w:lang w:val="sk-SK"/>
                </w:rPr>
                <w:t>jeden subjekt vykonávajúci hospodársku činnosť má právo uplatňovať rozhodujúci vplyv  na iný subjekt na základe zmluvy, ktorú s daným subjektom vykonávajúcim hospodársku činnosť uzavrel, alebo na základe ustanovenia v zakladajúcom dokumente alebo stanovách tohto subjektu;</w:t>
              </w:r>
            </w:ins>
          </w:p>
          <w:p w14:paraId="2A8FDA2F" w14:textId="5DD3CB83" w:rsidR="00AA1D84" w:rsidRPr="00B7050F"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del w:id="34" w:author="Jana Vacíková" w:date="2024-12-18T09:49:00Z">
              <w:r w:rsidRPr="00B7050F" w:rsidDel="00C81B15">
                <w:rPr>
                  <w:rFonts w:asciiTheme="minorHAnsi" w:hAnsiTheme="minorHAnsi" w:cs="Arial"/>
                  <w:sz w:val="20"/>
                  <w:lang w:val="sk-SK"/>
                </w:rPr>
                <w:delTex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delText>
              </w:r>
            </w:del>
            <w:r w:rsidRPr="00B7050F">
              <w:rPr>
                <w:rFonts w:asciiTheme="minorHAnsi" w:hAnsiTheme="minorHAnsi" w:cs="Arial"/>
                <w:sz w:val="20"/>
                <w:lang w:val="sk-SK"/>
              </w:rPr>
              <w:t>;</w:t>
            </w:r>
          </w:p>
          <w:p w14:paraId="5F990413" w14:textId="3154883A" w:rsidR="00C81B15" w:rsidRPr="00C81B15" w:rsidRDefault="00C81B15" w:rsidP="00C81B15">
            <w:pPr>
              <w:rPr>
                <w:ins w:id="35" w:author="Jana Vacíková" w:date="2024-12-18T09:50:00Z"/>
                <w:rFonts w:asciiTheme="minorHAnsi" w:hAnsiTheme="minorHAnsi" w:cs="Arial"/>
                <w:sz w:val="20"/>
                <w:lang w:val="sk-SK"/>
              </w:rPr>
            </w:pPr>
            <w:ins w:id="36" w:author="Jana Vacíková" w:date="2024-12-18T09:50:00Z">
              <w:r>
                <w:rPr>
                  <w:rFonts w:asciiTheme="minorHAnsi" w:hAnsiTheme="minorHAnsi" w:cs="Arial"/>
                  <w:sz w:val="20"/>
                  <w:lang w:val="sk-SK"/>
                </w:rPr>
                <w:t xml:space="preserve">d) </w:t>
              </w:r>
              <w:r w:rsidRPr="00C81B15">
                <w:rPr>
                  <w:rFonts w:asciiTheme="minorHAnsi" w:hAnsiTheme="minorHAnsi" w:cs="Arial"/>
                  <w:sz w:val="20"/>
                  <w:lang w:val="sk-SK"/>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ins>
          </w:p>
          <w:p w14:paraId="276E4E5D" w14:textId="74EDBDD8" w:rsidR="00AA1D84" w:rsidRPr="00B7050F" w:rsidDel="00C81B15" w:rsidRDefault="00AA1D84" w:rsidP="00C81B15">
            <w:pPr>
              <w:pStyle w:val="Odsekzoznamu"/>
              <w:numPr>
                <w:ilvl w:val="0"/>
                <w:numId w:val="17"/>
              </w:numPr>
              <w:autoSpaceDE w:val="0"/>
              <w:autoSpaceDN w:val="0"/>
              <w:adjustRightInd w:val="0"/>
              <w:ind w:left="313" w:hanging="313"/>
              <w:rPr>
                <w:del w:id="37" w:author="Jana Vacíková" w:date="2024-12-18T09:50:00Z"/>
                <w:rFonts w:asciiTheme="minorHAnsi" w:hAnsiTheme="minorHAnsi" w:cs="Arial"/>
                <w:sz w:val="20"/>
                <w:lang w:val="sk-SK"/>
              </w:rPr>
            </w:pPr>
            <w:del w:id="38" w:author="Jana Vacíková" w:date="2024-12-18T09:50:00Z">
              <w:r w:rsidRPr="00B7050F" w:rsidDel="00C81B15">
                <w:rPr>
                  <w:rFonts w:asciiTheme="minorHAnsi" w:hAnsiTheme="minorHAnsi" w:cs="Arial"/>
                  <w:sz w:val="20"/>
                  <w:lang w:val="sk-SK"/>
                </w:rPr>
                <w:delTex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delText>
              </w:r>
            </w:del>
          </w:p>
          <w:p w14:paraId="5D6BB5AB" w14:textId="77777777" w:rsidR="00AA1D84" w:rsidRPr="00B7050F" w:rsidRDefault="00AA1D84" w:rsidP="00AA1D84">
            <w:pPr>
              <w:autoSpaceDE w:val="0"/>
              <w:autoSpaceDN w:val="0"/>
              <w:adjustRightInd w:val="0"/>
              <w:rPr>
                <w:rFonts w:asciiTheme="minorHAnsi" w:hAnsiTheme="minorHAnsi" w:cs="Arial"/>
                <w:sz w:val="20"/>
                <w:lang w:val="sk-SK"/>
              </w:rPr>
            </w:pPr>
          </w:p>
          <w:p w14:paraId="2962E1E8" w14:textId="2EAB65B1" w:rsidR="00285E5B" w:rsidRPr="00B7050F" w:rsidRDefault="00AA1D84" w:rsidP="00D46D02">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 xml:space="preserve">Subjekty vykonávajúce hospodársku činnosť, medzi ktorými sú typy vzťahov uvedené v písm. a) až d) </w:t>
            </w:r>
            <w:r w:rsidR="00D46D02" w:rsidRPr="00B7050F">
              <w:rPr>
                <w:rFonts w:asciiTheme="minorHAnsi" w:hAnsiTheme="minorHAnsi" w:cs="Arial"/>
                <w:sz w:val="20"/>
                <w:lang w:val="sk-SK"/>
              </w:rPr>
              <w:t>predchádzajúceho odseku</w:t>
            </w:r>
            <w:r w:rsidRPr="00B7050F">
              <w:rPr>
                <w:rFonts w:asciiTheme="minorHAnsi" w:hAnsiTheme="minorHAnsi" w:cs="Arial"/>
                <w:sz w:val="20"/>
                <w:lang w:val="sk-SK"/>
              </w:rPr>
              <w:t xml:space="preserve"> prostredníctvom jedného alebo viacerých iných subjektov vykonávajúcich hospodársku činnosť, sa takisto považujú za jediný podnik.</w:t>
            </w:r>
          </w:p>
        </w:tc>
      </w:tr>
    </w:tbl>
    <w:p w14:paraId="6A7ED6C6"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193EED64" w14:textId="77777777" w:rsidR="003D636D" w:rsidRDefault="003D636D" w:rsidP="00326362">
      <w:pPr>
        <w:pStyle w:val="Odsekzoznamu"/>
        <w:autoSpaceDE w:val="0"/>
        <w:autoSpaceDN w:val="0"/>
        <w:adjustRightInd w:val="0"/>
        <w:jc w:val="left"/>
        <w:rPr>
          <w:ins w:id="39" w:author="Jana Vacíková" w:date="2024-12-18T10:22:00Z"/>
          <w:rFonts w:asciiTheme="minorHAnsi" w:hAnsiTheme="minorHAnsi" w:cs="Arial"/>
          <w:sz w:val="20"/>
          <w:lang w:val="sk-SK"/>
        </w:rPr>
      </w:pPr>
    </w:p>
    <w:p w14:paraId="2AF1545F" w14:textId="77777777" w:rsidR="003D636D" w:rsidRDefault="003D636D" w:rsidP="00326362">
      <w:pPr>
        <w:pStyle w:val="Odsekzoznamu"/>
        <w:autoSpaceDE w:val="0"/>
        <w:autoSpaceDN w:val="0"/>
        <w:adjustRightInd w:val="0"/>
        <w:jc w:val="left"/>
        <w:rPr>
          <w:ins w:id="40" w:author="Jana Vacíková" w:date="2024-12-18T10:22:00Z"/>
          <w:rFonts w:asciiTheme="minorHAnsi" w:hAnsiTheme="minorHAnsi" w:cs="Arial"/>
          <w:sz w:val="20"/>
          <w:lang w:val="sk-SK"/>
        </w:rPr>
      </w:pPr>
    </w:p>
    <w:p w14:paraId="1F024AE4" w14:textId="1E25CB34" w:rsidR="00D57E01" w:rsidRPr="00B7050F" w:rsidRDefault="000F5281" w:rsidP="00326362">
      <w:pPr>
        <w:pStyle w:val="Odsekzoznamu"/>
        <w:autoSpaceDE w:val="0"/>
        <w:autoSpaceDN w:val="0"/>
        <w:adjustRightInd w:val="0"/>
        <w:jc w:val="left"/>
        <w:rPr>
          <w:rFonts w:asciiTheme="minorHAnsi" w:hAnsiTheme="minorHAnsi" w:cs="Arial"/>
          <w:sz w:val="20"/>
          <w:lang w:val="sk-SK"/>
        </w:rPr>
      </w:pPr>
      <w:r w:rsidRPr="00B7050F">
        <w:rPr>
          <w:rFonts w:asciiTheme="minorHAnsi" w:hAnsiTheme="minorHAnsi" w:cs="Arial"/>
          <w:sz w:val="20"/>
          <w:lang w:val="sk-SK"/>
        </w:rPr>
        <w:lastRenderedPageBreak/>
        <w:t>Žiadateľ vyhlasuje</w:t>
      </w:r>
      <w:r w:rsidR="00945D7F" w:rsidRPr="00B7050F">
        <w:rPr>
          <w:rFonts w:asciiTheme="minorHAnsi" w:hAnsiTheme="minorHAnsi" w:cs="Arial"/>
          <w:sz w:val="20"/>
          <w:lang w:val="sk-SK"/>
        </w:rPr>
        <w:t>, že</w:t>
      </w:r>
      <w:r w:rsidR="00544ED1" w:rsidRPr="00B7050F">
        <w:rPr>
          <w:rFonts w:asciiTheme="minorHAnsi" w:hAnsiTheme="minorHAnsi" w:cs="Arial"/>
          <w:sz w:val="20"/>
          <w:lang w:val="sk-SK"/>
        </w:rPr>
        <w:t xml:space="preserve"> vo vyššie uvedenom zmysle</w:t>
      </w:r>
    </w:p>
    <w:p w14:paraId="35FFC1F4"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2FC07F2A" w14:textId="260F97A2" w:rsidR="00D57E01" w:rsidRPr="00B7050F" w:rsidRDefault="008C2B8B" w:rsidP="000F4644">
      <w:pPr>
        <w:autoSpaceDE w:val="0"/>
        <w:autoSpaceDN w:val="0"/>
        <w:adjustRightInd w:val="0"/>
        <w:jc w:val="left"/>
        <w:rPr>
          <w:rFonts w:asciiTheme="minorHAnsi" w:hAnsiTheme="minorHAnsi" w:cs="Arial"/>
          <w:sz w:val="20"/>
          <w:lang w:val="sk-SK"/>
        </w:rPr>
      </w:pPr>
      <w:sdt>
        <w:sdtPr>
          <w:rPr>
            <w:rStyle w:val="tl1"/>
          </w:rPr>
          <w:id w:val="-511071619"/>
          <w:lock w:val="sdtLocked"/>
          <w15:appearance w15:val="hidden"/>
          <w14:checkbox>
            <w14:checked w14:val="0"/>
            <w14:checkedState w14:val="2612" w14:font="MS Gothic"/>
            <w14:uncheckedState w14:val="2610" w14:font="MS Gothic"/>
          </w14:checkbox>
        </w:sdtPr>
        <w:sdtEndPr>
          <w:rPr>
            <w:rStyle w:val="tl1"/>
          </w:rPr>
        </w:sdtEndPr>
        <w:sdtContent>
          <w:r w:rsidR="004F7618" w:rsidRPr="007868AB">
            <w:rPr>
              <w:rStyle w:val="tl1"/>
              <w:rFonts w:eastAsia="MS Gothic" w:hint="eastAsia"/>
            </w:rPr>
            <w:t>☐</w:t>
          </w:r>
        </w:sdtContent>
      </w:sdt>
      <w:r w:rsidR="004F7618">
        <w:rPr>
          <w:rFonts w:asciiTheme="minorHAnsi" w:hAnsiTheme="minorHAnsi" w:cs="Arial"/>
          <w:b/>
          <w:sz w:val="20"/>
          <w:lang w:val="sk-SK"/>
        </w:rPr>
        <w:t xml:space="preserve"> </w:t>
      </w:r>
      <w:r w:rsidR="00544ED1" w:rsidRPr="00B7050F">
        <w:rPr>
          <w:rFonts w:asciiTheme="minorHAnsi" w:hAnsiTheme="minorHAnsi" w:cs="Arial"/>
          <w:b/>
          <w:sz w:val="20"/>
          <w:lang w:val="sk-SK"/>
        </w:rPr>
        <w:t>netvorí</w:t>
      </w:r>
      <w:r w:rsidR="00544ED1" w:rsidRPr="00B7050F">
        <w:rPr>
          <w:rFonts w:asciiTheme="minorHAnsi" w:hAnsiTheme="minorHAnsi" w:cs="Arial"/>
          <w:sz w:val="20"/>
          <w:lang w:val="sk-SK"/>
        </w:rPr>
        <w:t xml:space="preserve"> </w:t>
      </w:r>
      <w:r w:rsidR="00285E5B" w:rsidRPr="00B7050F">
        <w:rPr>
          <w:rFonts w:asciiTheme="minorHAnsi" w:hAnsiTheme="minorHAnsi" w:cs="Arial"/>
          <w:sz w:val="20"/>
          <w:lang w:val="sk-SK"/>
        </w:rPr>
        <w:t xml:space="preserve"> s iným podnikom</w:t>
      </w:r>
      <w:r w:rsidR="00544ED1" w:rsidRPr="00B7050F">
        <w:rPr>
          <w:rFonts w:asciiTheme="minorHAnsi" w:hAnsiTheme="minorHAnsi" w:cs="Arial"/>
          <w:sz w:val="20"/>
          <w:lang w:val="sk-SK"/>
        </w:rPr>
        <w:t xml:space="preserve"> jediný podnik</w:t>
      </w:r>
      <w:r w:rsidR="00290616" w:rsidRPr="00B7050F">
        <w:rPr>
          <w:rFonts w:asciiTheme="minorHAnsi" w:hAnsiTheme="minorHAnsi" w:cs="Arial"/>
          <w:sz w:val="20"/>
          <w:lang w:val="sk-SK"/>
        </w:rPr>
        <w:t>,</w:t>
      </w:r>
    </w:p>
    <w:p w14:paraId="06DB39B7" w14:textId="0264B266" w:rsidR="004033EE" w:rsidRPr="00B7050F" w:rsidRDefault="008C2B8B" w:rsidP="000F4644">
      <w:pPr>
        <w:autoSpaceDE w:val="0"/>
        <w:autoSpaceDN w:val="0"/>
        <w:adjustRightInd w:val="0"/>
        <w:ind w:left="284" w:hanging="284"/>
        <w:jc w:val="left"/>
        <w:rPr>
          <w:rFonts w:asciiTheme="minorHAnsi" w:hAnsiTheme="minorHAnsi" w:cs="Arial"/>
          <w:sz w:val="20"/>
          <w:lang w:val="sk-SK"/>
        </w:rPr>
      </w:pPr>
      <w:sdt>
        <w:sdtPr>
          <w:rPr>
            <w:rStyle w:val="tl1"/>
          </w:rPr>
          <w:id w:val="-449473977"/>
          <w:lock w:val="sdtLocked"/>
          <w15:appearance w15:val="hidden"/>
          <w14:checkbox>
            <w14:checked w14:val="0"/>
            <w14:checkedState w14:val="2612" w14:font="MS Gothic"/>
            <w14:uncheckedState w14:val="2610" w14:font="MS Gothic"/>
          </w14:checkbox>
        </w:sdtPr>
        <w:sdtEndPr>
          <w:rPr>
            <w:rStyle w:val="tl1"/>
          </w:rPr>
        </w:sdtEndPr>
        <w:sdtContent>
          <w:r w:rsidR="004F7618" w:rsidRPr="007868AB">
            <w:rPr>
              <w:rStyle w:val="tl1"/>
              <w:rFonts w:eastAsia="MS Gothic" w:hint="eastAsia"/>
            </w:rPr>
            <w:t>☐</w:t>
          </w:r>
        </w:sdtContent>
      </w:sdt>
      <w:r w:rsidR="004F7618" w:rsidRPr="004F7618">
        <w:rPr>
          <w:rFonts w:asciiTheme="minorHAnsi" w:hAnsiTheme="minorHAnsi" w:cs="Arial"/>
          <w:b/>
          <w:sz w:val="22"/>
          <w:lang w:val="sk-SK"/>
        </w:rPr>
        <w:t xml:space="preserve"> </w:t>
      </w:r>
      <w:r w:rsidR="00544ED1" w:rsidRPr="00B7050F">
        <w:rPr>
          <w:rFonts w:asciiTheme="minorHAnsi" w:hAnsiTheme="minorHAnsi" w:cs="Arial"/>
          <w:b/>
          <w:sz w:val="20"/>
          <w:lang w:val="sk-SK"/>
        </w:rPr>
        <w:t>tvorí</w:t>
      </w:r>
      <w:r w:rsidR="00544ED1" w:rsidRPr="00B7050F">
        <w:rPr>
          <w:rFonts w:asciiTheme="minorHAnsi" w:hAnsiTheme="minorHAnsi" w:cs="Arial"/>
          <w:sz w:val="20"/>
          <w:lang w:val="sk-SK"/>
        </w:rPr>
        <w:t xml:space="preserve"> jediný podnik </w:t>
      </w:r>
      <w:r w:rsidR="00E23389" w:rsidRPr="00B7050F">
        <w:rPr>
          <w:rFonts w:asciiTheme="minorHAnsi" w:hAnsiTheme="minorHAnsi" w:cs="Arial"/>
          <w:sz w:val="20"/>
          <w:lang w:val="sk-SK"/>
        </w:rPr>
        <w:t xml:space="preserve">s nasledujúcimi </w:t>
      </w:r>
      <w:r w:rsidR="00D46D02" w:rsidRPr="00B7050F">
        <w:rPr>
          <w:rFonts w:asciiTheme="minorHAnsi" w:hAnsiTheme="minorHAnsi" w:cs="Arial"/>
          <w:sz w:val="20"/>
          <w:lang w:val="sk-SK"/>
        </w:rPr>
        <w:t xml:space="preserve">podnikom/ </w:t>
      </w:r>
      <w:r w:rsidR="00E23389" w:rsidRPr="00B7050F">
        <w:rPr>
          <w:rFonts w:asciiTheme="minorHAnsi" w:hAnsiTheme="minorHAnsi" w:cs="Arial"/>
          <w:sz w:val="20"/>
          <w:lang w:val="sk-SK"/>
        </w:rPr>
        <w:t>podnikmi</w:t>
      </w:r>
      <w:r w:rsidR="004033EE" w:rsidRPr="00B7050F">
        <w:rPr>
          <w:rFonts w:asciiTheme="minorHAnsi" w:hAnsiTheme="minorHAnsi" w:cs="Arial"/>
          <w:sz w:val="20"/>
          <w:lang w:val="sk-SK"/>
        </w:rPr>
        <w:t>:</w:t>
      </w:r>
    </w:p>
    <w:p w14:paraId="2341D196" w14:textId="77777777" w:rsidR="00E23389" w:rsidRPr="00B7050F" w:rsidRDefault="00E23389" w:rsidP="00E23389">
      <w:pPr>
        <w:autoSpaceDE w:val="0"/>
        <w:autoSpaceDN w:val="0"/>
        <w:adjustRightInd w:val="0"/>
        <w:ind w:left="284" w:hanging="284"/>
        <w:rPr>
          <w:rFonts w:asciiTheme="minorHAnsi" w:hAnsiTheme="minorHAnsi" w:cs="Arial"/>
          <w:sz w:val="20"/>
          <w:lang w:val="sk-SK"/>
        </w:rPr>
      </w:pPr>
    </w:p>
    <w:p w14:paraId="2F12327F" w14:textId="77777777" w:rsidR="00E23389" w:rsidRPr="00B7050F" w:rsidRDefault="003845F1" w:rsidP="00E23389">
      <w:pPr>
        <w:autoSpaceDE w:val="0"/>
        <w:autoSpaceDN w:val="0"/>
        <w:adjustRightInd w:val="0"/>
        <w:ind w:left="284" w:hanging="284"/>
        <w:rPr>
          <w:rFonts w:asciiTheme="minorHAnsi" w:hAnsiTheme="minorHAnsi" w:cs="Arial"/>
          <w:sz w:val="20"/>
          <w:lang w:val="sk-SK"/>
        </w:rPr>
      </w:pPr>
      <w:r w:rsidRPr="00B7050F">
        <w:rPr>
          <w:rFonts w:asciiTheme="minorHAnsi" w:hAnsiTheme="minorHAnsi" w:cs="Arial"/>
          <w:sz w:val="20"/>
          <w:lang w:val="sk-SK"/>
        </w:rPr>
        <w:t>Tabuľka č.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3000"/>
        <w:gridCol w:w="3000"/>
      </w:tblGrid>
      <w:tr w:rsidR="000F4644" w:rsidRPr="00B7050F" w14:paraId="133E4509" w14:textId="77777777" w:rsidTr="000139DB">
        <w:trPr>
          <w:trHeight w:val="478"/>
        </w:trPr>
        <w:tc>
          <w:tcPr>
            <w:tcW w:w="1884" w:type="pct"/>
            <w:shd w:val="clear" w:color="auto" w:fill="auto"/>
            <w:tcMar>
              <w:top w:w="57" w:type="dxa"/>
              <w:left w:w="57" w:type="dxa"/>
              <w:bottom w:w="57" w:type="dxa"/>
              <w:right w:w="57" w:type="dxa"/>
            </w:tcMar>
            <w:vAlign w:val="center"/>
          </w:tcPr>
          <w:p w14:paraId="188429AF" w14:textId="30C12294" w:rsidR="004E0FF4" w:rsidRPr="00B7050F" w:rsidRDefault="004E0FF4" w:rsidP="004E0FF4">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p>
          <w:p w14:paraId="68280528" w14:textId="63BE5DAB" w:rsidR="000F4644" w:rsidRPr="00B7050F" w:rsidRDefault="000F4644" w:rsidP="004E0FF4">
            <w:pPr>
              <w:autoSpaceDE w:val="0"/>
              <w:autoSpaceDN w:val="0"/>
              <w:adjustRightInd w:val="0"/>
              <w:rPr>
                <w:rFonts w:asciiTheme="minorHAnsi" w:hAnsiTheme="minorHAnsi" w:cs="Arial"/>
                <w:b/>
                <w:sz w:val="20"/>
                <w:lang w:val="sk-SK"/>
              </w:rPr>
            </w:pPr>
          </w:p>
        </w:tc>
        <w:tc>
          <w:tcPr>
            <w:tcW w:w="1558" w:type="pct"/>
            <w:shd w:val="clear" w:color="auto" w:fill="auto"/>
            <w:tcMar>
              <w:top w:w="57" w:type="dxa"/>
              <w:left w:w="57" w:type="dxa"/>
              <w:bottom w:w="57" w:type="dxa"/>
              <w:right w:w="57" w:type="dxa"/>
            </w:tcMar>
            <w:vAlign w:val="center"/>
          </w:tcPr>
          <w:p w14:paraId="625AB342" w14:textId="77777777" w:rsidR="000F4644" w:rsidRPr="00B7050F" w:rsidRDefault="000F4644" w:rsidP="003D0190">
            <w:pPr>
              <w:autoSpaceDE w:val="0"/>
              <w:autoSpaceDN w:val="0"/>
              <w:adjustRightInd w:val="0"/>
              <w:jc w:val="center"/>
              <w:rPr>
                <w:rFonts w:asciiTheme="minorHAnsi" w:hAnsiTheme="minorHAnsi" w:cs="Arial"/>
                <w:b/>
                <w:sz w:val="20"/>
                <w:lang w:val="sk-SK"/>
              </w:rPr>
            </w:pPr>
            <w:r w:rsidRPr="00B7050F">
              <w:rPr>
                <w:rFonts w:asciiTheme="minorHAnsi" w:hAnsiTheme="minorHAnsi" w:cs="Arial"/>
                <w:b/>
                <w:sz w:val="20"/>
                <w:lang w:val="sk-SK"/>
              </w:rPr>
              <w:t>Sídlo/Adresa</w:t>
            </w:r>
          </w:p>
        </w:tc>
        <w:tc>
          <w:tcPr>
            <w:tcW w:w="1558" w:type="pct"/>
            <w:shd w:val="clear" w:color="auto" w:fill="auto"/>
            <w:tcMar>
              <w:top w:w="57" w:type="dxa"/>
              <w:left w:w="57" w:type="dxa"/>
              <w:bottom w:w="57" w:type="dxa"/>
              <w:right w:w="57" w:type="dxa"/>
            </w:tcMar>
            <w:vAlign w:val="center"/>
          </w:tcPr>
          <w:p w14:paraId="4C9BE21D" w14:textId="77777777" w:rsidR="000F4644" w:rsidRPr="00B7050F" w:rsidRDefault="0074536C" w:rsidP="003D0190">
            <w:pPr>
              <w:autoSpaceDE w:val="0"/>
              <w:autoSpaceDN w:val="0"/>
              <w:adjustRightInd w:val="0"/>
              <w:jc w:val="center"/>
              <w:rPr>
                <w:rFonts w:asciiTheme="minorHAnsi" w:hAnsiTheme="minorHAnsi" w:cs="Arial"/>
                <w:b/>
                <w:sz w:val="20"/>
                <w:lang w:val="sk-SK"/>
              </w:rPr>
            </w:pPr>
            <w:r w:rsidRPr="00B7050F">
              <w:rPr>
                <w:rFonts w:asciiTheme="minorHAnsi" w:hAnsiTheme="minorHAnsi" w:cs="Arial"/>
                <w:b/>
                <w:sz w:val="20"/>
                <w:lang w:val="sk-SK"/>
              </w:rPr>
              <w:t>IČO</w:t>
            </w:r>
          </w:p>
        </w:tc>
      </w:tr>
      <w:tr w:rsidR="000F4644" w:rsidRPr="00B7050F" w14:paraId="1958D6EA" w14:textId="77777777" w:rsidTr="000139DB">
        <w:tc>
          <w:tcPr>
            <w:tcW w:w="1884" w:type="pct"/>
            <w:shd w:val="clear" w:color="auto" w:fill="auto"/>
          </w:tcPr>
          <w:p w14:paraId="56EB1D38"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14CCDAF8"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11F9059B" w14:textId="77777777" w:rsidR="000F4644" w:rsidRPr="00B7050F" w:rsidRDefault="000F4644" w:rsidP="003D0190">
            <w:pPr>
              <w:autoSpaceDE w:val="0"/>
              <w:autoSpaceDN w:val="0"/>
              <w:adjustRightInd w:val="0"/>
              <w:jc w:val="left"/>
              <w:rPr>
                <w:rFonts w:asciiTheme="minorHAnsi" w:hAnsiTheme="minorHAnsi" w:cs="Arial"/>
                <w:sz w:val="20"/>
                <w:lang w:val="sk-SK"/>
              </w:rPr>
            </w:pPr>
          </w:p>
        </w:tc>
      </w:tr>
      <w:tr w:rsidR="000F4644" w:rsidRPr="00B7050F" w14:paraId="7279E2FF" w14:textId="77777777" w:rsidTr="000139DB">
        <w:tc>
          <w:tcPr>
            <w:tcW w:w="1884" w:type="pct"/>
            <w:shd w:val="clear" w:color="auto" w:fill="auto"/>
          </w:tcPr>
          <w:p w14:paraId="00398D0D"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3AE4EE7C"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7B9DDED1" w14:textId="77777777" w:rsidR="000F4644" w:rsidRPr="00B7050F" w:rsidRDefault="000F4644" w:rsidP="003D0190">
            <w:pPr>
              <w:autoSpaceDE w:val="0"/>
              <w:autoSpaceDN w:val="0"/>
              <w:adjustRightInd w:val="0"/>
              <w:jc w:val="left"/>
              <w:rPr>
                <w:rFonts w:asciiTheme="minorHAnsi" w:hAnsiTheme="minorHAnsi" w:cs="Arial"/>
                <w:sz w:val="20"/>
                <w:lang w:val="sk-SK"/>
              </w:rPr>
            </w:pPr>
          </w:p>
        </w:tc>
      </w:tr>
      <w:tr w:rsidR="00C35D41" w:rsidRPr="00B7050F" w14:paraId="6DB464FB" w14:textId="77777777" w:rsidTr="000139DB">
        <w:tc>
          <w:tcPr>
            <w:tcW w:w="1884" w:type="pct"/>
            <w:shd w:val="clear" w:color="auto" w:fill="auto"/>
          </w:tcPr>
          <w:p w14:paraId="25F7AA09" w14:textId="77777777" w:rsidR="00C35D41" w:rsidRPr="00B7050F" w:rsidRDefault="00C35D41"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2942D4D1" w14:textId="77777777" w:rsidR="00C35D41" w:rsidRPr="00B7050F" w:rsidRDefault="00C35D41"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03EB1C96" w14:textId="77777777" w:rsidR="00C35D41" w:rsidRPr="00B7050F" w:rsidRDefault="00C35D41" w:rsidP="003D0190">
            <w:pPr>
              <w:autoSpaceDE w:val="0"/>
              <w:autoSpaceDN w:val="0"/>
              <w:adjustRightInd w:val="0"/>
              <w:jc w:val="left"/>
              <w:rPr>
                <w:rFonts w:asciiTheme="minorHAnsi" w:hAnsiTheme="minorHAnsi" w:cs="Arial"/>
                <w:sz w:val="20"/>
                <w:lang w:val="sk-SK"/>
              </w:rPr>
            </w:pPr>
          </w:p>
        </w:tc>
      </w:tr>
    </w:tbl>
    <w:p w14:paraId="3B345B83" w14:textId="77777777" w:rsidR="00E23389" w:rsidRPr="00B7050F" w:rsidRDefault="00E23389" w:rsidP="00E23389">
      <w:pPr>
        <w:autoSpaceDE w:val="0"/>
        <w:autoSpaceDN w:val="0"/>
        <w:adjustRightInd w:val="0"/>
        <w:ind w:left="284" w:hanging="284"/>
        <w:rPr>
          <w:rFonts w:asciiTheme="minorHAnsi" w:hAnsiTheme="minorHAnsi" w:cs="Arial"/>
          <w:sz w:val="20"/>
          <w:lang w:val="sk-SK"/>
        </w:rPr>
      </w:pPr>
    </w:p>
    <w:p w14:paraId="62A78256" w14:textId="4E1DF72D" w:rsidR="00E23389" w:rsidRPr="00B7050F" w:rsidRDefault="000F4644" w:rsidP="00352989">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 xml:space="preserve">Ak </w:t>
      </w:r>
      <w:r w:rsidR="00352989" w:rsidRPr="00B7050F">
        <w:rPr>
          <w:rFonts w:asciiTheme="minorHAnsi" w:hAnsiTheme="minorHAnsi" w:cs="Arial"/>
          <w:sz w:val="20"/>
          <w:lang w:val="sk-SK"/>
        </w:rPr>
        <w:t>podniku/-</w:t>
      </w:r>
      <w:proofErr w:type="spellStart"/>
      <w:r w:rsidR="00352989" w:rsidRPr="00B7050F">
        <w:rPr>
          <w:rFonts w:asciiTheme="minorHAnsi" w:hAnsiTheme="minorHAnsi" w:cs="Arial"/>
          <w:sz w:val="20"/>
          <w:lang w:val="sk-SK"/>
        </w:rPr>
        <w:t>om</w:t>
      </w:r>
      <w:proofErr w:type="spellEnd"/>
      <w:r w:rsidRPr="00B7050F">
        <w:rPr>
          <w:rFonts w:asciiTheme="minorHAnsi" w:hAnsiTheme="minorHAnsi" w:cs="Arial"/>
          <w:sz w:val="20"/>
          <w:lang w:val="sk-SK"/>
        </w:rPr>
        <w:t xml:space="preserve"> </w:t>
      </w:r>
      <w:r w:rsidR="00352989" w:rsidRPr="00B7050F">
        <w:rPr>
          <w:rFonts w:asciiTheme="minorHAnsi" w:hAnsiTheme="minorHAnsi" w:cs="Arial"/>
          <w:sz w:val="20"/>
          <w:lang w:val="sk-SK"/>
        </w:rPr>
        <w:t xml:space="preserve">v tabuľke č. </w:t>
      </w:r>
      <w:r w:rsidR="003845F1" w:rsidRPr="00B7050F">
        <w:rPr>
          <w:rFonts w:asciiTheme="minorHAnsi" w:hAnsiTheme="minorHAnsi" w:cs="Arial"/>
          <w:sz w:val="20"/>
          <w:lang w:val="sk-SK"/>
        </w:rPr>
        <w:t>2</w:t>
      </w:r>
      <w:r w:rsidR="00992D9A" w:rsidRPr="00B7050F">
        <w:rPr>
          <w:rFonts w:asciiTheme="minorHAnsi" w:hAnsiTheme="minorHAnsi" w:cs="Arial"/>
          <w:sz w:val="20"/>
          <w:lang w:val="sk-SK"/>
        </w:rPr>
        <w:t xml:space="preserve"> </w:t>
      </w:r>
      <w:r w:rsidRPr="00B7050F">
        <w:rPr>
          <w:rFonts w:asciiTheme="minorHAnsi" w:hAnsiTheme="minorHAnsi" w:cs="Arial"/>
          <w:sz w:val="20"/>
          <w:lang w:val="sk-SK"/>
        </w:rPr>
        <w:t xml:space="preserve">bola </w:t>
      </w:r>
      <w:r w:rsidR="00D46D02" w:rsidRPr="00B7050F">
        <w:rPr>
          <w:rFonts w:asciiTheme="minorHAnsi" w:hAnsiTheme="minorHAnsi" w:cs="Arial"/>
          <w:sz w:val="20"/>
          <w:lang w:val="sk-SK"/>
        </w:rPr>
        <w:t xml:space="preserve">v sledovanom období </w:t>
      </w:r>
      <w:r w:rsidRPr="00B7050F">
        <w:rPr>
          <w:rFonts w:asciiTheme="minorHAnsi" w:hAnsiTheme="minorHAnsi" w:cs="Arial"/>
          <w:sz w:val="20"/>
          <w:lang w:val="sk-SK"/>
        </w:rPr>
        <w:t>poskytnutá minimálna pomoc, žiadateľ doplní informácie o tejto prijatej pomoci</w:t>
      </w:r>
      <w:r w:rsidR="00352989" w:rsidRPr="00B7050F">
        <w:rPr>
          <w:rFonts w:asciiTheme="minorHAnsi" w:hAnsiTheme="minorHAnsi" w:cs="Arial"/>
          <w:sz w:val="20"/>
          <w:lang w:val="sk-SK"/>
        </w:rPr>
        <w:t xml:space="preserve"> do tabuľky č. </w:t>
      </w:r>
      <w:r w:rsidR="003845F1" w:rsidRPr="00B7050F">
        <w:rPr>
          <w:rFonts w:asciiTheme="minorHAnsi" w:hAnsiTheme="minorHAnsi" w:cs="Arial"/>
          <w:sz w:val="20"/>
          <w:lang w:val="sk-SK"/>
        </w:rPr>
        <w:t>3</w:t>
      </w:r>
      <w:r w:rsidR="00565821" w:rsidRPr="00B7050F">
        <w:rPr>
          <w:rFonts w:asciiTheme="minorHAnsi" w:hAnsiTheme="minorHAnsi" w:cs="Arial"/>
          <w:sz w:val="20"/>
          <w:lang w:val="sk-SK"/>
        </w:rPr>
        <w:t>:</w:t>
      </w:r>
    </w:p>
    <w:p w14:paraId="57E8EE35" w14:textId="77777777" w:rsidR="000139DB" w:rsidRPr="00B7050F" w:rsidRDefault="000139DB" w:rsidP="00352989">
      <w:pPr>
        <w:autoSpaceDE w:val="0"/>
        <w:autoSpaceDN w:val="0"/>
        <w:adjustRightInd w:val="0"/>
        <w:rPr>
          <w:rFonts w:asciiTheme="minorHAnsi" w:hAnsiTheme="minorHAnsi" w:cs="Arial"/>
          <w:sz w:val="20"/>
          <w:lang w:val="sk-SK"/>
        </w:rPr>
      </w:pPr>
    </w:p>
    <w:p w14:paraId="64F0C70C" w14:textId="77777777" w:rsidR="00D57E01" w:rsidRPr="00B7050F" w:rsidRDefault="003845F1" w:rsidP="00D57E01">
      <w:pPr>
        <w:autoSpaceDE w:val="0"/>
        <w:autoSpaceDN w:val="0"/>
        <w:adjustRightInd w:val="0"/>
        <w:rPr>
          <w:rFonts w:asciiTheme="minorHAnsi" w:hAnsiTheme="minorHAnsi" w:cs="Arial"/>
          <w:bCs/>
          <w:sz w:val="20"/>
          <w:lang w:val="sk-SK"/>
        </w:rPr>
      </w:pPr>
      <w:r w:rsidRPr="00B7050F">
        <w:rPr>
          <w:rFonts w:asciiTheme="minorHAnsi" w:hAnsiTheme="minorHAnsi" w:cs="Arial"/>
          <w:bCs/>
          <w:sz w:val="20"/>
          <w:lang w:val="sk-SK"/>
        </w:rPr>
        <w:t>Tabuľka č.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375"/>
        <w:gridCol w:w="953"/>
        <w:gridCol w:w="1514"/>
        <w:gridCol w:w="1723"/>
        <w:gridCol w:w="915"/>
        <w:gridCol w:w="915"/>
        <w:gridCol w:w="920"/>
      </w:tblGrid>
      <w:tr w:rsidR="002C2A55" w:rsidRPr="00B7050F" w14:paraId="1F53DC9A" w14:textId="77777777" w:rsidTr="000139DB">
        <w:trPr>
          <w:trHeight w:val="20"/>
        </w:trPr>
        <w:tc>
          <w:tcPr>
            <w:tcW w:w="682" w:type="pct"/>
            <w:vMerge w:val="restart"/>
            <w:shd w:val="clear" w:color="auto" w:fill="auto"/>
            <w:vAlign w:val="center"/>
          </w:tcPr>
          <w:p w14:paraId="1B3B512E" w14:textId="77777777" w:rsidR="000139DB" w:rsidRPr="00B7050F" w:rsidRDefault="000139DB" w:rsidP="000139DB">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r w:rsidRPr="00B7050F">
              <w:rPr>
                <w:rFonts w:asciiTheme="minorHAnsi" w:hAnsiTheme="minorHAnsi" w:cs="Arial"/>
                <w:b/>
                <w:sz w:val="20"/>
                <w:lang w:val="sk-SK"/>
              </w:rPr>
              <w:t>,</w:t>
            </w:r>
          </w:p>
          <w:p w14:paraId="1CB3B8A7" w14:textId="3B3EF449" w:rsidR="00E23389" w:rsidRPr="00B7050F" w:rsidRDefault="000139DB" w:rsidP="007833CE">
            <w:pPr>
              <w:jc w:val="center"/>
              <w:rPr>
                <w:rFonts w:asciiTheme="minorHAnsi" w:hAnsiTheme="minorHAnsi" w:cs="Arial"/>
                <w:b/>
                <w:sz w:val="20"/>
                <w:lang w:val="sk-SK"/>
              </w:rPr>
            </w:pPr>
            <w:r w:rsidRPr="00B7050F">
              <w:rPr>
                <w:rFonts w:asciiTheme="minorHAnsi" w:hAnsiTheme="minorHAnsi" w:cs="Arial"/>
                <w:b/>
                <w:sz w:val="20"/>
                <w:lang w:val="sk-SK"/>
              </w:rPr>
              <w:t>sídlo, IČO</w:t>
            </w:r>
          </w:p>
        </w:tc>
        <w:tc>
          <w:tcPr>
            <w:tcW w:w="714" w:type="pct"/>
            <w:vMerge w:val="restart"/>
            <w:shd w:val="clear" w:color="auto" w:fill="auto"/>
            <w:vAlign w:val="center"/>
          </w:tcPr>
          <w:p w14:paraId="35BFAAF2" w14:textId="77777777" w:rsidR="00E23389" w:rsidRPr="00B7050F" w:rsidRDefault="00E23389" w:rsidP="007833CE">
            <w:pPr>
              <w:jc w:val="center"/>
              <w:rPr>
                <w:rFonts w:asciiTheme="minorHAnsi" w:hAnsiTheme="minorHAnsi" w:cs="Arial"/>
                <w:b/>
                <w:sz w:val="20"/>
                <w:lang w:val="sk-SK"/>
              </w:rPr>
            </w:pPr>
            <w:r w:rsidRPr="00B7050F">
              <w:rPr>
                <w:rFonts w:asciiTheme="minorHAnsi" w:hAnsiTheme="minorHAnsi" w:cs="Arial"/>
                <w:b/>
                <w:sz w:val="20"/>
                <w:lang w:val="sk-SK"/>
              </w:rPr>
              <w:t>Dátum poskytnutia</w:t>
            </w:r>
          </w:p>
          <w:p w14:paraId="150DDC4F" w14:textId="1E63278F" w:rsidR="00E23389" w:rsidRPr="00B7050F" w:rsidRDefault="00C42905" w:rsidP="00C42905">
            <w:pPr>
              <w:jc w:val="center"/>
              <w:rPr>
                <w:rFonts w:asciiTheme="minorHAnsi" w:hAnsiTheme="minorHAnsi" w:cs="Arial"/>
                <w:b/>
                <w:sz w:val="20"/>
                <w:lang w:val="sk-SK"/>
              </w:rPr>
            </w:pPr>
            <w:r w:rsidRPr="00B7050F">
              <w:rPr>
                <w:rFonts w:asciiTheme="minorHAnsi" w:hAnsiTheme="minorHAnsi" w:cs="Arial"/>
                <w:b/>
                <w:sz w:val="20"/>
                <w:lang w:val="sk-SK"/>
              </w:rPr>
              <w:t>P</w:t>
            </w:r>
            <w:r w:rsidR="00E23389" w:rsidRPr="00B7050F">
              <w:rPr>
                <w:rFonts w:asciiTheme="minorHAnsi" w:hAnsiTheme="minorHAnsi" w:cs="Arial"/>
                <w:b/>
                <w:sz w:val="20"/>
                <w:lang w:val="sk-SK"/>
              </w:rPr>
              <w:t>omoci</w:t>
            </w:r>
            <w:r w:rsidRPr="008F78CF">
              <w:rPr>
                <w:rFonts w:asciiTheme="minorHAnsi" w:hAnsiTheme="minorHAnsi" w:cs="Arial"/>
                <w:b/>
                <w:sz w:val="20"/>
                <w:vertAlign w:val="superscript"/>
                <w:lang w:val="sk-SK"/>
              </w:rPr>
              <w:t>3</w:t>
            </w:r>
          </w:p>
        </w:tc>
        <w:tc>
          <w:tcPr>
            <w:tcW w:w="495" w:type="pct"/>
            <w:vMerge w:val="restart"/>
            <w:shd w:val="clear" w:color="auto" w:fill="auto"/>
            <w:vAlign w:val="center"/>
          </w:tcPr>
          <w:p w14:paraId="4FC986BC" w14:textId="522D0735" w:rsidR="00E23389" w:rsidRPr="00B7050F" w:rsidRDefault="003B4321" w:rsidP="007833CE">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E23389" w:rsidRPr="00B7050F">
              <w:rPr>
                <w:rFonts w:asciiTheme="minorHAnsi" w:hAnsiTheme="minorHAnsi" w:cs="Arial"/>
                <w:b/>
                <w:sz w:val="20"/>
                <w:lang w:val="sk-SK"/>
              </w:rPr>
              <w:t>pomoci</w:t>
            </w:r>
          </w:p>
        </w:tc>
        <w:tc>
          <w:tcPr>
            <w:tcW w:w="786" w:type="pct"/>
            <w:vMerge w:val="restart"/>
            <w:shd w:val="clear" w:color="auto" w:fill="auto"/>
            <w:vAlign w:val="center"/>
          </w:tcPr>
          <w:p w14:paraId="0142B171" w14:textId="77777777" w:rsidR="00E23389" w:rsidRPr="00B7050F" w:rsidRDefault="00E23389" w:rsidP="007833CE">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769DF90A" w14:textId="329D25C9" w:rsidR="00E23389" w:rsidRPr="00B7050F" w:rsidRDefault="00E23389" w:rsidP="00C42905">
            <w:pPr>
              <w:jc w:val="center"/>
              <w:rPr>
                <w:rFonts w:asciiTheme="minorHAnsi" w:hAnsiTheme="minorHAnsi" w:cs="Arial"/>
                <w:b/>
                <w:sz w:val="20"/>
                <w:lang w:val="sk-SK"/>
              </w:rPr>
            </w:pPr>
            <w:r w:rsidRPr="00B7050F">
              <w:rPr>
                <w:rFonts w:asciiTheme="minorHAnsi" w:hAnsiTheme="minorHAnsi" w:cs="Arial"/>
                <w:b/>
                <w:sz w:val="20"/>
                <w:lang w:val="sk-SK"/>
              </w:rPr>
              <w:t>Opatrenie, na zákla</w:t>
            </w:r>
            <w:r w:rsidR="002670F9" w:rsidRPr="00B7050F">
              <w:rPr>
                <w:rFonts w:asciiTheme="minorHAnsi" w:hAnsiTheme="minorHAnsi" w:cs="Arial"/>
                <w:b/>
                <w:sz w:val="20"/>
                <w:lang w:val="sk-SK"/>
              </w:rPr>
              <w:t>de ktorého bola pomoc poskytnutá</w:t>
            </w:r>
            <w:r w:rsidR="00C42905" w:rsidRPr="008F78CF">
              <w:rPr>
                <w:rFonts w:asciiTheme="minorHAnsi" w:hAnsiTheme="minorHAnsi" w:cs="Arial"/>
                <w:b/>
                <w:sz w:val="20"/>
                <w:vertAlign w:val="superscript"/>
                <w:lang w:val="sk-SK"/>
              </w:rPr>
              <w:t>4</w:t>
            </w:r>
          </w:p>
        </w:tc>
        <w:tc>
          <w:tcPr>
            <w:tcW w:w="1428" w:type="pct"/>
            <w:gridSpan w:val="3"/>
            <w:shd w:val="clear" w:color="auto" w:fill="auto"/>
            <w:vAlign w:val="center"/>
          </w:tcPr>
          <w:p w14:paraId="2567EF4B" w14:textId="5CCAA3B8" w:rsidR="002C2A55" w:rsidRPr="00B7050F" w:rsidRDefault="00210CD7" w:rsidP="002C2A55">
            <w:pPr>
              <w:jc w:val="center"/>
              <w:rPr>
                <w:rFonts w:asciiTheme="minorHAnsi" w:hAnsiTheme="minorHAnsi" w:cs="Arial"/>
                <w:b/>
                <w:sz w:val="20"/>
                <w:lang w:val="sk-SK"/>
              </w:rPr>
            </w:pPr>
            <w:r w:rsidRPr="00B7050F">
              <w:rPr>
                <w:rFonts w:asciiTheme="minorHAnsi" w:hAnsiTheme="minorHAnsi" w:cs="Arial"/>
                <w:b/>
                <w:sz w:val="20"/>
                <w:lang w:val="sk-SK"/>
              </w:rPr>
              <w:t>Výška poskytnutej minimálnej pomoci v eurách počas aktuálneho  a predchádzajúcich dvoch fiškálnych rokov </w:t>
            </w:r>
          </w:p>
        </w:tc>
      </w:tr>
      <w:tr w:rsidR="002C2A55" w:rsidRPr="00B7050F" w14:paraId="5F7BAEA5" w14:textId="77777777" w:rsidTr="000139DB">
        <w:trPr>
          <w:trHeight w:val="20"/>
        </w:trPr>
        <w:tc>
          <w:tcPr>
            <w:tcW w:w="682" w:type="pct"/>
            <w:vMerge/>
            <w:shd w:val="clear" w:color="auto" w:fill="auto"/>
            <w:vAlign w:val="center"/>
          </w:tcPr>
          <w:p w14:paraId="6F42B6F1" w14:textId="77777777" w:rsidR="00E23389" w:rsidRPr="00B7050F" w:rsidRDefault="00E23389" w:rsidP="007833CE">
            <w:pPr>
              <w:jc w:val="left"/>
              <w:rPr>
                <w:rFonts w:asciiTheme="minorHAnsi" w:hAnsiTheme="minorHAnsi" w:cs="Arial"/>
                <w:b/>
                <w:sz w:val="20"/>
                <w:lang w:val="sk-SK"/>
              </w:rPr>
            </w:pPr>
          </w:p>
        </w:tc>
        <w:tc>
          <w:tcPr>
            <w:tcW w:w="714" w:type="pct"/>
            <w:vMerge/>
            <w:shd w:val="clear" w:color="auto" w:fill="auto"/>
            <w:vAlign w:val="center"/>
          </w:tcPr>
          <w:p w14:paraId="6D7121D3" w14:textId="77777777" w:rsidR="00E23389" w:rsidRPr="00B7050F" w:rsidRDefault="00E23389" w:rsidP="007833CE">
            <w:pPr>
              <w:jc w:val="left"/>
              <w:rPr>
                <w:rFonts w:asciiTheme="minorHAnsi" w:hAnsiTheme="minorHAnsi" w:cs="Arial"/>
                <w:b/>
                <w:sz w:val="20"/>
                <w:lang w:val="sk-SK"/>
              </w:rPr>
            </w:pPr>
          </w:p>
        </w:tc>
        <w:tc>
          <w:tcPr>
            <w:tcW w:w="495" w:type="pct"/>
            <w:vMerge/>
            <w:shd w:val="clear" w:color="auto" w:fill="auto"/>
            <w:vAlign w:val="center"/>
          </w:tcPr>
          <w:p w14:paraId="282B999C" w14:textId="77777777" w:rsidR="00E23389" w:rsidRPr="00B7050F" w:rsidRDefault="00E23389" w:rsidP="007833CE">
            <w:pPr>
              <w:jc w:val="left"/>
              <w:rPr>
                <w:rFonts w:asciiTheme="minorHAnsi" w:hAnsiTheme="minorHAnsi" w:cs="Arial"/>
                <w:b/>
                <w:sz w:val="20"/>
                <w:lang w:val="sk-SK"/>
              </w:rPr>
            </w:pPr>
          </w:p>
        </w:tc>
        <w:tc>
          <w:tcPr>
            <w:tcW w:w="786" w:type="pct"/>
            <w:vMerge/>
            <w:shd w:val="clear" w:color="auto" w:fill="auto"/>
            <w:vAlign w:val="center"/>
          </w:tcPr>
          <w:p w14:paraId="2BB0B630" w14:textId="77777777" w:rsidR="00E23389" w:rsidRPr="00B7050F" w:rsidRDefault="00E23389" w:rsidP="007833CE">
            <w:pPr>
              <w:jc w:val="left"/>
              <w:rPr>
                <w:rFonts w:asciiTheme="minorHAnsi" w:hAnsiTheme="minorHAnsi" w:cs="Arial"/>
                <w:b/>
                <w:sz w:val="20"/>
                <w:lang w:val="sk-SK"/>
              </w:rPr>
            </w:pPr>
          </w:p>
        </w:tc>
        <w:tc>
          <w:tcPr>
            <w:tcW w:w="895" w:type="pct"/>
            <w:vMerge/>
            <w:shd w:val="clear" w:color="auto" w:fill="auto"/>
            <w:vAlign w:val="center"/>
          </w:tcPr>
          <w:p w14:paraId="354A11FA" w14:textId="77777777" w:rsidR="00E23389" w:rsidRPr="00B7050F" w:rsidRDefault="00E23389" w:rsidP="007833CE">
            <w:pPr>
              <w:jc w:val="left"/>
              <w:rPr>
                <w:rFonts w:asciiTheme="minorHAnsi" w:hAnsiTheme="minorHAnsi" w:cs="Arial"/>
                <w:b/>
                <w:sz w:val="20"/>
                <w:lang w:val="sk-SK"/>
              </w:rPr>
            </w:pPr>
          </w:p>
        </w:tc>
        <w:tc>
          <w:tcPr>
            <w:tcW w:w="475" w:type="pct"/>
            <w:shd w:val="clear" w:color="auto" w:fill="auto"/>
            <w:vAlign w:val="center"/>
          </w:tcPr>
          <w:p w14:paraId="75A062AF" w14:textId="5D21222F"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rok n</w:t>
            </w:r>
          </w:p>
        </w:tc>
        <w:tc>
          <w:tcPr>
            <w:tcW w:w="475" w:type="pct"/>
            <w:shd w:val="clear" w:color="auto" w:fill="auto"/>
            <w:vAlign w:val="center"/>
          </w:tcPr>
          <w:p w14:paraId="24F6BCA0" w14:textId="6AF4F260"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28AF1314" w14:textId="63B3273B"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2C2A55" w:rsidRPr="00B7050F" w14:paraId="0D850E08" w14:textId="77777777" w:rsidTr="000139DB">
        <w:trPr>
          <w:trHeight w:val="20"/>
        </w:trPr>
        <w:tc>
          <w:tcPr>
            <w:tcW w:w="682" w:type="pct"/>
            <w:shd w:val="clear" w:color="auto" w:fill="auto"/>
          </w:tcPr>
          <w:p w14:paraId="26E7DB9D" w14:textId="77777777" w:rsidR="00E23389" w:rsidRPr="00B7050F" w:rsidRDefault="00E23389" w:rsidP="007833CE">
            <w:pPr>
              <w:rPr>
                <w:rFonts w:asciiTheme="minorHAnsi" w:hAnsiTheme="minorHAnsi" w:cs="Arial"/>
                <w:sz w:val="20"/>
                <w:lang w:val="sk-SK"/>
              </w:rPr>
            </w:pPr>
          </w:p>
        </w:tc>
        <w:tc>
          <w:tcPr>
            <w:tcW w:w="714" w:type="pct"/>
            <w:shd w:val="clear" w:color="auto" w:fill="auto"/>
          </w:tcPr>
          <w:p w14:paraId="27E0F08D" w14:textId="77777777" w:rsidR="00E23389" w:rsidRPr="00B7050F" w:rsidRDefault="00E23389" w:rsidP="007833CE">
            <w:pPr>
              <w:rPr>
                <w:rFonts w:asciiTheme="minorHAnsi" w:hAnsiTheme="minorHAnsi" w:cs="Arial"/>
                <w:sz w:val="20"/>
                <w:lang w:val="sk-SK"/>
              </w:rPr>
            </w:pPr>
          </w:p>
        </w:tc>
        <w:tc>
          <w:tcPr>
            <w:tcW w:w="495" w:type="pct"/>
            <w:shd w:val="clear" w:color="auto" w:fill="auto"/>
          </w:tcPr>
          <w:p w14:paraId="7B7914E1" w14:textId="77777777" w:rsidR="00E23389" w:rsidRPr="00B7050F" w:rsidRDefault="00E23389" w:rsidP="007833CE">
            <w:pPr>
              <w:rPr>
                <w:rFonts w:asciiTheme="minorHAnsi" w:hAnsiTheme="minorHAnsi" w:cs="Arial"/>
                <w:sz w:val="20"/>
                <w:lang w:val="sk-SK"/>
              </w:rPr>
            </w:pPr>
          </w:p>
        </w:tc>
        <w:tc>
          <w:tcPr>
            <w:tcW w:w="786" w:type="pct"/>
            <w:shd w:val="clear" w:color="auto" w:fill="auto"/>
          </w:tcPr>
          <w:p w14:paraId="6F22FCC3" w14:textId="77777777" w:rsidR="00E23389" w:rsidRPr="00B7050F" w:rsidRDefault="00E23389" w:rsidP="007833CE">
            <w:pPr>
              <w:rPr>
                <w:rFonts w:asciiTheme="minorHAnsi" w:hAnsiTheme="minorHAnsi" w:cs="Arial"/>
                <w:sz w:val="20"/>
                <w:lang w:val="sk-SK"/>
              </w:rPr>
            </w:pPr>
          </w:p>
        </w:tc>
        <w:tc>
          <w:tcPr>
            <w:tcW w:w="895" w:type="pct"/>
            <w:shd w:val="clear" w:color="auto" w:fill="auto"/>
          </w:tcPr>
          <w:p w14:paraId="2C47BCF4"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572896B5"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4B2A9530" w14:textId="77777777" w:rsidR="00E23389" w:rsidRPr="00B7050F" w:rsidRDefault="00E23389" w:rsidP="007833CE">
            <w:pPr>
              <w:rPr>
                <w:rFonts w:asciiTheme="minorHAnsi" w:hAnsiTheme="minorHAnsi" w:cs="Arial"/>
                <w:sz w:val="20"/>
                <w:lang w:val="sk-SK"/>
              </w:rPr>
            </w:pPr>
          </w:p>
        </w:tc>
        <w:tc>
          <w:tcPr>
            <w:tcW w:w="477" w:type="pct"/>
            <w:shd w:val="clear" w:color="auto" w:fill="auto"/>
          </w:tcPr>
          <w:p w14:paraId="3BAA40CF" w14:textId="77777777" w:rsidR="00E23389" w:rsidRPr="00B7050F" w:rsidRDefault="00E23389" w:rsidP="007833CE">
            <w:pPr>
              <w:rPr>
                <w:rFonts w:asciiTheme="minorHAnsi" w:hAnsiTheme="minorHAnsi" w:cs="Arial"/>
                <w:sz w:val="20"/>
                <w:lang w:val="sk-SK"/>
              </w:rPr>
            </w:pPr>
          </w:p>
        </w:tc>
      </w:tr>
      <w:tr w:rsidR="002C2A55" w:rsidRPr="00B7050F" w14:paraId="5D941CA4" w14:textId="77777777" w:rsidTr="000139DB">
        <w:trPr>
          <w:trHeight w:val="20"/>
        </w:trPr>
        <w:tc>
          <w:tcPr>
            <w:tcW w:w="682" w:type="pct"/>
            <w:shd w:val="clear" w:color="auto" w:fill="auto"/>
          </w:tcPr>
          <w:p w14:paraId="447811A9" w14:textId="77777777" w:rsidR="00E23389" w:rsidRPr="00B7050F" w:rsidRDefault="00E23389" w:rsidP="007833CE">
            <w:pPr>
              <w:rPr>
                <w:rFonts w:asciiTheme="minorHAnsi" w:hAnsiTheme="minorHAnsi" w:cs="Arial"/>
                <w:sz w:val="20"/>
                <w:lang w:val="sk-SK"/>
              </w:rPr>
            </w:pPr>
          </w:p>
        </w:tc>
        <w:tc>
          <w:tcPr>
            <w:tcW w:w="714" w:type="pct"/>
            <w:shd w:val="clear" w:color="auto" w:fill="auto"/>
          </w:tcPr>
          <w:p w14:paraId="4D4A688B" w14:textId="77777777" w:rsidR="00E23389" w:rsidRPr="00B7050F" w:rsidRDefault="00E23389" w:rsidP="007833CE">
            <w:pPr>
              <w:rPr>
                <w:rFonts w:asciiTheme="minorHAnsi" w:hAnsiTheme="minorHAnsi" w:cs="Arial"/>
                <w:sz w:val="20"/>
                <w:lang w:val="sk-SK"/>
              </w:rPr>
            </w:pPr>
          </w:p>
        </w:tc>
        <w:tc>
          <w:tcPr>
            <w:tcW w:w="495" w:type="pct"/>
            <w:shd w:val="clear" w:color="auto" w:fill="auto"/>
          </w:tcPr>
          <w:p w14:paraId="3A9988C5" w14:textId="77777777" w:rsidR="00E23389" w:rsidRPr="00B7050F" w:rsidRDefault="00E23389" w:rsidP="007833CE">
            <w:pPr>
              <w:rPr>
                <w:rFonts w:asciiTheme="minorHAnsi" w:hAnsiTheme="minorHAnsi" w:cs="Arial"/>
                <w:sz w:val="20"/>
                <w:lang w:val="sk-SK"/>
              </w:rPr>
            </w:pPr>
          </w:p>
        </w:tc>
        <w:tc>
          <w:tcPr>
            <w:tcW w:w="786" w:type="pct"/>
            <w:shd w:val="clear" w:color="auto" w:fill="auto"/>
          </w:tcPr>
          <w:p w14:paraId="2F20B31A" w14:textId="77777777" w:rsidR="00E23389" w:rsidRPr="00B7050F" w:rsidRDefault="00E23389" w:rsidP="007833CE">
            <w:pPr>
              <w:rPr>
                <w:rFonts w:asciiTheme="minorHAnsi" w:hAnsiTheme="minorHAnsi" w:cs="Arial"/>
                <w:sz w:val="20"/>
                <w:lang w:val="sk-SK"/>
              </w:rPr>
            </w:pPr>
          </w:p>
        </w:tc>
        <w:tc>
          <w:tcPr>
            <w:tcW w:w="895" w:type="pct"/>
            <w:shd w:val="clear" w:color="auto" w:fill="auto"/>
          </w:tcPr>
          <w:p w14:paraId="1483B581"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1BD6CD2A"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1A8979AF" w14:textId="77777777" w:rsidR="00E23389" w:rsidRPr="00B7050F" w:rsidRDefault="00E23389" w:rsidP="007833CE">
            <w:pPr>
              <w:rPr>
                <w:rFonts w:asciiTheme="minorHAnsi" w:hAnsiTheme="minorHAnsi" w:cs="Arial"/>
                <w:sz w:val="20"/>
                <w:lang w:val="sk-SK"/>
              </w:rPr>
            </w:pPr>
          </w:p>
        </w:tc>
        <w:tc>
          <w:tcPr>
            <w:tcW w:w="477" w:type="pct"/>
            <w:shd w:val="clear" w:color="auto" w:fill="auto"/>
          </w:tcPr>
          <w:p w14:paraId="270DF59C" w14:textId="77777777" w:rsidR="00E23389" w:rsidRPr="00B7050F" w:rsidRDefault="00E23389" w:rsidP="007833CE">
            <w:pPr>
              <w:rPr>
                <w:rFonts w:asciiTheme="minorHAnsi" w:hAnsiTheme="minorHAnsi" w:cs="Arial"/>
                <w:sz w:val="20"/>
                <w:lang w:val="sk-SK"/>
              </w:rPr>
            </w:pPr>
          </w:p>
        </w:tc>
      </w:tr>
    </w:tbl>
    <w:p w14:paraId="28041DFB" w14:textId="77777777" w:rsidR="00372ADA" w:rsidRPr="00B7050F" w:rsidRDefault="00372ADA" w:rsidP="00372ADA">
      <w:pPr>
        <w:pStyle w:val="Odsekzoznamu"/>
        <w:autoSpaceDE w:val="0"/>
        <w:autoSpaceDN w:val="0"/>
        <w:adjustRightInd w:val="0"/>
        <w:ind w:left="426"/>
        <w:rPr>
          <w:rFonts w:asciiTheme="minorHAnsi" w:hAnsiTheme="minorHAnsi" w:cs="Arial"/>
          <w:sz w:val="20"/>
          <w:lang w:val="sk-SK"/>
        </w:rPr>
      </w:pPr>
    </w:p>
    <w:p w14:paraId="6DE5147D" w14:textId="6EA0555B" w:rsidR="00D57E01" w:rsidRPr="00B7050F" w:rsidRDefault="000F5281" w:rsidP="00F133A5">
      <w:pPr>
        <w:pStyle w:val="Odsekzoznamu"/>
        <w:numPr>
          <w:ilvl w:val="0"/>
          <w:numId w:val="3"/>
        </w:numPr>
        <w:autoSpaceDE w:val="0"/>
        <w:autoSpaceDN w:val="0"/>
        <w:adjustRightInd w:val="0"/>
        <w:ind w:left="426" w:hanging="426"/>
        <w:rPr>
          <w:rFonts w:asciiTheme="minorHAnsi" w:hAnsiTheme="minorHAnsi" w:cs="Arial"/>
          <w:sz w:val="20"/>
          <w:lang w:val="sk-SK"/>
        </w:rPr>
      </w:pPr>
      <w:r w:rsidRPr="00B7050F">
        <w:rPr>
          <w:rFonts w:asciiTheme="minorHAnsi" w:hAnsiTheme="minorHAnsi" w:cs="Arial"/>
          <w:sz w:val="20"/>
          <w:lang w:val="sk-SK"/>
        </w:rPr>
        <w:t>Žiadateľ</w:t>
      </w:r>
      <w:r w:rsidR="00D077EB" w:rsidRPr="00B7050F">
        <w:rPr>
          <w:rFonts w:asciiTheme="minorHAnsi" w:hAnsiTheme="minorHAnsi" w:cs="Arial"/>
          <w:sz w:val="20"/>
          <w:lang w:val="sk-SK"/>
        </w:rPr>
        <w:t xml:space="preserve"> </w:t>
      </w:r>
      <w:r w:rsidR="002A76DC" w:rsidRPr="00B7050F">
        <w:rPr>
          <w:rFonts w:asciiTheme="minorHAnsi" w:hAnsiTheme="minorHAnsi" w:cs="Arial"/>
          <w:sz w:val="20"/>
          <w:lang w:val="sk-SK"/>
        </w:rPr>
        <w:t>vyhlasuje</w:t>
      </w:r>
      <w:r w:rsidR="00D077EB" w:rsidRPr="00B7050F">
        <w:rPr>
          <w:rFonts w:asciiTheme="minorHAnsi" w:hAnsiTheme="minorHAnsi" w:cs="Arial"/>
          <w:sz w:val="20"/>
          <w:lang w:val="sk-SK"/>
        </w:rPr>
        <w:t xml:space="preserve">, že </w:t>
      </w:r>
      <w:r w:rsidR="002A76DC" w:rsidRPr="00B7050F">
        <w:rPr>
          <w:rFonts w:asciiTheme="minorHAnsi" w:hAnsiTheme="minorHAnsi" w:cs="Arial"/>
          <w:sz w:val="20"/>
          <w:lang w:val="sk-SK"/>
        </w:rPr>
        <w:t>v súčasnom a dvoch</w:t>
      </w:r>
      <w:r w:rsidR="00D077EB" w:rsidRPr="00B7050F">
        <w:rPr>
          <w:rFonts w:asciiTheme="minorHAnsi" w:hAnsiTheme="minorHAnsi" w:cs="Arial"/>
          <w:sz w:val="20"/>
          <w:lang w:val="sk-SK"/>
        </w:rPr>
        <w:t xml:space="preserve"> predchádzajúcich účtovných </w:t>
      </w:r>
      <w:r w:rsidR="0039250C" w:rsidRPr="00B7050F">
        <w:rPr>
          <w:rFonts w:asciiTheme="minorHAnsi" w:hAnsiTheme="minorHAnsi" w:cs="Arial"/>
          <w:sz w:val="20"/>
          <w:lang w:val="sk-SK"/>
        </w:rPr>
        <w:t xml:space="preserve">obdobiach </w:t>
      </w:r>
      <w:r w:rsidR="002C2A55" w:rsidRPr="00B7050F">
        <w:rPr>
          <w:rFonts w:asciiTheme="minorHAnsi" w:hAnsiTheme="minorHAnsi" w:cs="Arial"/>
          <w:sz w:val="20"/>
          <w:lang w:val="sk-SK"/>
        </w:rPr>
        <w:t>(fiškálnych rokoch)</w:t>
      </w:r>
    </w:p>
    <w:p w14:paraId="084FEC0F"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7D1FBD9C" w14:textId="464AA9DB" w:rsidR="00D57E01" w:rsidRPr="00B7050F" w:rsidRDefault="008C2B8B" w:rsidP="00D57E01">
      <w:pPr>
        <w:autoSpaceDE w:val="0"/>
        <w:autoSpaceDN w:val="0"/>
        <w:adjustRightInd w:val="0"/>
        <w:jc w:val="left"/>
        <w:rPr>
          <w:rFonts w:asciiTheme="minorHAnsi" w:hAnsiTheme="minorHAnsi" w:cs="Arial"/>
          <w:bCs/>
          <w:sz w:val="20"/>
          <w:lang w:val="sk-SK"/>
        </w:rPr>
      </w:pPr>
      <w:sdt>
        <w:sdtPr>
          <w:rPr>
            <w:rStyle w:val="tl1"/>
          </w:rPr>
          <w:id w:val="-15700574"/>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D57E01" w:rsidRPr="00961404">
        <w:rPr>
          <w:rFonts w:asciiTheme="minorHAnsi" w:hAnsiTheme="minorHAnsi" w:cs="Arial"/>
          <w:b/>
          <w:bCs/>
          <w:sz w:val="22"/>
          <w:lang w:val="sk-SK"/>
        </w:rPr>
        <w:t xml:space="preserve">  </w:t>
      </w:r>
      <w:r w:rsidR="00D57E01" w:rsidRPr="00B7050F">
        <w:rPr>
          <w:rFonts w:asciiTheme="minorHAnsi" w:hAnsiTheme="minorHAnsi" w:cs="Arial"/>
          <w:b/>
          <w:bCs/>
          <w:sz w:val="20"/>
          <w:lang w:val="sk-SK"/>
        </w:rPr>
        <w:t>nevznik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A4110D" w:rsidRPr="00B7050F">
        <w:rPr>
          <w:rFonts w:asciiTheme="minorHAnsi" w:hAnsiTheme="minorHAnsi" w:cs="Arial"/>
          <w:bCs/>
          <w:sz w:val="20"/>
          <w:lang w:val="sk-SK"/>
        </w:rPr>
        <w:t>spojením podnikov alebo nadobudnutím podniku</w:t>
      </w:r>
      <w:r w:rsidR="00290616" w:rsidRPr="00B7050F">
        <w:rPr>
          <w:rFonts w:asciiTheme="minorHAnsi" w:hAnsiTheme="minorHAnsi" w:cs="Arial"/>
          <w:bCs/>
          <w:sz w:val="20"/>
          <w:lang w:val="sk-SK"/>
        </w:rPr>
        <w:t>,</w:t>
      </w:r>
    </w:p>
    <w:p w14:paraId="45B9F26C" w14:textId="4FEFA565" w:rsidR="00D57E01" w:rsidRPr="00B7050F" w:rsidRDefault="008C2B8B" w:rsidP="00D57E01">
      <w:pPr>
        <w:autoSpaceDE w:val="0"/>
        <w:autoSpaceDN w:val="0"/>
        <w:adjustRightInd w:val="0"/>
        <w:jc w:val="left"/>
        <w:rPr>
          <w:rFonts w:asciiTheme="minorHAnsi" w:hAnsiTheme="minorHAnsi" w:cs="Arial"/>
          <w:bCs/>
          <w:sz w:val="20"/>
          <w:lang w:val="sk-SK"/>
        </w:rPr>
      </w:pPr>
      <w:sdt>
        <w:sdtPr>
          <w:rPr>
            <w:rStyle w:val="tl1"/>
          </w:rPr>
          <w:id w:val="814383110"/>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D57E01" w:rsidRPr="00B7050F">
        <w:rPr>
          <w:rFonts w:asciiTheme="minorHAnsi" w:hAnsiTheme="minorHAnsi" w:cs="Arial"/>
          <w:b/>
          <w:bCs/>
          <w:sz w:val="20"/>
          <w:lang w:val="sk-SK"/>
        </w:rPr>
        <w:t xml:space="preserve">  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0F5281" w:rsidRPr="00B7050F">
        <w:rPr>
          <w:rFonts w:asciiTheme="minorHAnsi" w:hAnsiTheme="minorHAnsi" w:cs="Arial"/>
          <w:bCs/>
          <w:sz w:val="20"/>
          <w:u w:val="single"/>
          <w:lang w:val="sk-SK"/>
        </w:rPr>
        <w:t>spojením</w:t>
      </w:r>
      <w:r w:rsidR="000F5281" w:rsidRPr="00B7050F">
        <w:rPr>
          <w:rFonts w:asciiTheme="minorHAnsi" w:hAnsiTheme="minorHAnsi" w:cs="Arial"/>
          <w:bCs/>
          <w:sz w:val="20"/>
          <w:lang w:val="sk-SK"/>
        </w:rPr>
        <w:t xml:space="preserve"> (splynutím</w:t>
      </w:r>
      <w:r w:rsidR="00AD3220" w:rsidRPr="00B7050F">
        <w:rPr>
          <w:rStyle w:val="Odkaznapoznmkupodiarou"/>
          <w:rFonts w:asciiTheme="minorHAnsi" w:hAnsiTheme="minorHAnsi" w:cs="Arial"/>
          <w:bCs/>
          <w:sz w:val="20"/>
          <w:lang w:val="sk-SK"/>
        </w:rPr>
        <w:footnoteReference w:id="9"/>
      </w:r>
      <w:r w:rsidR="000F5281" w:rsidRPr="00B7050F">
        <w:rPr>
          <w:rFonts w:asciiTheme="minorHAnsi" w:hAnsiTheme="minorHAnsi" w:cs="Arial"/>
          <w:bCs/>
          <w:sz w:val="20"/>
          <w:lang w:val="sk-SK"/>
        </w:rPr>
        <w:t>)</w:t>
      </w:r>
      <w:r w:rsidR="009E496A" w:rsidRPr="00B7050F">
        <w:rPr>
          <w:rFonts w:asciiTheme="minorHAnsi" w:hAnsiTheme="minorHAnsi" w:cs="Arial"/>
          <w:bCs/>
          <w:sz w:val="20"/>
          <w:lang w:val="sk-SK"/>
        </w:rPr>
        <w:t xml:space="preserve"> </w:t>
      </w:r>
      <w:r w:rsidR="0039250C" w:rsidRPr="00B7050F">
        <w:rPr>
          <w:rFonts w:asciiTheme="minorHAnsi" w:hAnsiTheme="minorHAnsi" w:cs="Arial"/>
          <w:bCs/>
          <w:sz w:val="20"/>
          <w:lang w:val="sk-SK"/>
        </w:rPr>
        <w:t>podnikov</w:t>
      </w:r>
      <w:r w:rsidR="00372ADA" w:rsidRPr="00B7050F">
        <w:rPr>
          <w:rFonts w:asciiTheme="minorHAnsi" w:hAnsiTheme="minorHAnsi" w:cs="Arial"/>
          <w:bCs/>
          <w:sz w:val="20"/>
          <w:lang w:val="sk-SK"/>
        </w:rPr>
        <w:t xml:space="preserve"> uvedených v tabuľke č. 4</w:t>
      </w:r>
      <w:r w:rsidR="00290616" w:rsidRPr="00B7050F">
        <w:rPr>
          <w:rFonts w:asciiTheme="minorHAnsi" w:hAnsiTheme="minorHAnsi" w:cs="Arial"/>
          <w:bCs/>
          <w:sz w:val="20"/>
          <w:lang w:val="sk-SK"/>
        </w:rPr>
        <w:t>,</w:t>
      </w:r>
    </w:p>
    <w:p w14:paraId="0995F0AE" w14:textId="5F2FFC3C" w:rsidR="00D57E01" w:rsidRPr="00B7050F" w:rsidRDefault="008C2B8B" w:rsidP="00D57E01">
      <w:pPr>
        <w:autoSpaceDE w:val="0"/>
        <w:autoSpaceDN w:val="0"/>
        <w:adjustRightInd w:val="0"/>
        <w:jc w:val="left"/>
        <w:rPr>
          <w:rFonts w:asciiTheme="minorHAnsi" w:hAnsiTheme="minorHAnsi" w:cs="Arial"/>
          <w:bCs/>
          <w:sz w:val="20"/>
          <w:lang w:val="sk-SK"/>
        </w:rPr>
      </w:pPr>
      <w:sdt>
        <w:sdtPr>
          <w:rPr>
            <w:rStyle w:val="tl1"/>
          </w:rPr>
          <w:id w:val="1842728007"/>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D57E01" w:rsidRPr="00B7050F">
        <w:rPr>
          <w:rFonts w:asciiTheme="minorHAnsi" w:hAnsiTheme="minorHAnsi" w:cs="Arial"/>
          <w:b/>
          <w:bCs/>
          <w:sz w:val="20"/>
          <w:lang w:val="sk-SK"/>
        </w:rPr>
        <w:t xml:space="preserve">  </w:t>
      </w:r>
      <w:r w:rsidR="000F5281" w:rsidRPr="00B7050F">
        <w:rPr>
          <w:rFonts w:asciiTheme="minorHAnsi" w:hAnsiTheme="minorHAnsi" w:cs="Arial"/>
          <w:bCs/>
          <w:sz w:val="20"/>
          <w:u w:val="single"/>
          <w:lang w:val="sk-SK"/>
        </w:rPr>
        <w:t>nadobudnutím</w:t>
      </w:r>
      <w:r w:rsidR="000F5281" w:rsidRPr="00B7050F">
        <w:rPr>
          <w:rFonts w:asciiTheme="minorHAnsi" w:hAnsiTheme="minorHAnsi" w:cs="Arial"/>
          <w:bCs/>
          <w:sz w:val="20"/>
          <w:lang w:val="sk-SK"/>
        </w:rPr>
        <w:t xml:space="preserve"> (</w:t>
      </w:r>
      <w:r w:rsidR="0039250C" w:rsidRPr="00B7050F">
        <w:rPr>
          <w:rFonts w:asciiTheme="minorHAnsi" w:hAnsiTheme="minorHAnsi" w:cs="Arial"/>
          <w:bCs/>
          <w:sz w:val="20"/>
          <w:lang w:val="sk-SK"/>
        </w:rPr>
        <w:t>zlúčením</w:t>
      </w:r>
      <w:r w:rsidR="00AD3220" w:rsidRPr="00B7050F">
        <w:rPr>
          <w:rStyle w:val="Odkaznapoznmkupodiarou"/>
          <w:rFonts w:asciiTheme="minorHAnsi" w:hAnsiTheme="minorHAnsi" w:cs="Arial"/>
          <w:bCs/>
          <w:sz w:val="20"/>
          <w:lang w:val="sk-SK"/>
        </w:rPr>
        <w:footnoteReference w:id="10"/>
      </w:r>
      <w:r w:rsidR="000F5281" w:rsidRPr="00B7050F">
        <w:rPr>
          <w:rFonts w:asciiTheme="minorHAnsi" w:hAnsiTheme="minorHAnsi" w:cs="Arial"/>
          <w:bCs/>
          <w:sz w:val="20"/>
          <w:lang w:val="sk-SK"/>
        </w:rPr>
        <w:t>)</w:t>
      </w:r>
      <w:r w:rsidR="009E496A" w:rsidRPr="00B7050F">
        <w:rPr>
          <w:rFonts w:asciiTheme="minorHAnsi" w:hAnsiTheme="minorHAnsi" w:cs="Arial"/>
          <w:bCs/>
          <w:sz w:val="20"/>
          <w:lang w:val="sk-SK"/>
        </w:rPr>
        <w:t xml:space="preserve"> </w:t>
      </w:r>
      <w:r w:rsidR="0039250C" w:rsidRPr="00B7050F">
        <w:rPr>
          <w:rFonts w:asciiTheme="minorHAnsi" w:hAnsiTheme="minorHAnsi" w:cs="Arial"/>
          <w:b/>
          <w:bCs/>
          <w:sz w:val="20"/>
          <w:lang w:val="sk-SK"/>
        </w:rPr>
        <w:t>prevzal</w:t>
      </w:r>
      <w:r w:rsidR="00BA27C7" w:rsidRPr="00B7050F">
        <w:rPr>
          <w:rFonts w:asciiTheme="minorHAnsi" w:hAnsiTheme="minorHAnsi" w:cs="Arial"/>
          <w:b/>
          <w:bCs/>
          <w:sz w:val="20"/>
          <w:lang w:val="sk-SK"/>
        </w:rPr>
        <w:t xml:space="preserve"> </w:t>
      </w:r>
      <w:r w:rsidR="0039250C" w:rsidRPr="00B7050F">
        <w:rPr>
          <w:rFonts w:asciiTheme="minorHAnsi" w:hAnsiTheme="minorHAnsi" w:cs="Arial"/>
          <w:b/>
          <w:bCs/>
          <w:sz w:val="20"/>
          <w:lang w:val="sk-SK"/>
        </w:rPr>
        <w:t>imanie</w:t>
      </w:r>
      <w:r w:rsidR="00BA27C7" w:rsidRPr="00B7050F">
        <w:rPr>
          <w:rFonts w:asciiTheme="minorHAnsi" w:hAnsiTheme="minorHAnsi" w:cs="Arial"/>
          <w:b/>
          <w:bCs/>
          <w:sz w:val="20"/>
          <w:lang w:val="sk-SK"/>
        </w:rPr>
        <w:t xml:space="preserve"> </w:t>
      </w:r>
      <w:r w:rsidR="00323937" w:rsidRPr="00B7050F">
        <w:rPr>
          <w:rFonts w:asciiTheme="minorHAnsi" w:hAnsiTheme="minorHAnsi" w:cs="Arial"/>
          <w:bCs/>
          <w:sz w:val="20"/>
          <w:lang w:val="sk-SK"/>
        </w:rPr>
        <w:t>podniku/</w:t>
      </w:r>
      <w:r w:rsidR="00AD3220" w:rsidRPr="00B7050F">
        <w:rPr>
          <w:rFonts w:asciiTheme="minorHAnsi" w:hAnsiTheme="minorHAnsi" w:cs="Arial"/>
          <w:bCs/>
          <w:sz w:val="20"/>
          <w:lang w:val="sk-SK"/>
        </w:rPr>
        <w:t>-</w:t>
      </w:r>
      <w:proofErr w:type="spellStart"/>
      <w:r w:rsidR="00323937" w:rsidRPr="00B7050F">
        <w:rPr>
          <w:rFonts w:asciiTheme="minorHAnsi" w:hAnsiTheme="minorHAnsi" w:cs="Arial"/>
          <w:bCs/>
          <w:sz w:val="20"/>
          <w:lang w:val="sk-SK"/>
        </w:rPr>
        <w:t>ov</w:t>
      </w:r>
      <w:proofErr w:type="spellEnd"/>
      <w:r w:rsidR="00372ADA" w:rsidRPr="00B7050F">
        <w:rPr>
          <w:rFonts w:asciiTheme="minorHAnsi" w:hAnsiTheme="minorHAnsi" w:cs="Arial"/>
          <w:bCs/>
          <w:sz w:val="20"/>
          <w:lang w:val="sk-SK"/>
        </w:rPr>
        <w:t xml:space="preserve"> uvedených v tabuľke č. 4</w:t>
      </w:r>
      <w:r w:rsidR="00290616" w:rsidRPr="00B7050F">
        <w:rPr>
          <w:rFonts w:asciiTheme="minorHAnsi" w:hAnsiTheme="minorHAnsi" w:cs="Arial"/>
          <w:bCs/>
          <w:sz w:val="20"/>
          <w:lang w:val="sk-SK"/>
        </w:rPr>
        <w:t>:</w:t>
      </w:r>
    </w:p>
    <w:p w14:paraId="583EF5B6" w14:textId="77777777" w:rsidR="00D57E01" w:rsidRPr="00B7050F" w:rsidRDefault="00D57E01" w:rsidP="00D57E01">
      <w:pPr>
        <w:autoSpaceDE w:val="0"/>
        <w:autoSpaceDN w:val="0"/>
        <w:adjustRightInd w:val="0"/>
        <w:jc w:val="left"/>
        <w:rPr>
          <w:rFonts w:asciiTheme="minorHAnsi" w:hAnsiTheme="minorHAnsi" w:cs="Arial"/>
          <w:bCs/>
          <w:sz w:val="20"/>
          <w:lang w:val="sk-SK"/>
        </w:rPr>
      </w:pPr>
    </w:p>
    <w:p w14:paraId="0265314B" w14:textId="77777777" w:rsidR="00AD3220" w:rsidRPr="00B7050F" w:rsidRDefault="003845F1" w:rsidP="00D57E01">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Tabuľka č.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3370"/>
        <w:gridCol w:w="1997"/>
      </w:tblGrid>
      <w:tr w:rsidR="00D57E01" w:rsidRPr="00B7050F" w14:paraId="7EB0A874" w14:textId="77777777" w:rsidTr="00410377">
        <w:tc>
          <w:tcPr>
            <w:tcW w:w="2213" w:type="pct"/>
            <w:tcMar>
              <w:top w:w="57" w:type="dxa"/>
              <w:left w:w="57" w:type="dxa"/>
              <w:bottom w:w="57" w:type="dxa"/>
              <w:right w:w="57" w:type="dxa"/>
            </w:tcMar>
            <w:vAlign w:val="center"/>
          </w:tcPr>
          <w:p w14:paraId="7F20CC7B" w14:textId="33316996" w:rsidR="00D57E01" w:rsidRPr="00B7050F" w:rsidRDefault="0039250C" w:rsidP="002C2A55">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 xml:space="preserve">Obchodné meno </w:t>
            </w:r>
            <w:r w:rsidR="00D57E01" w:rsidRPr="00B7050F">
              <w:rPr>
                <w:rFonts w:asciiTheme="minorHAnsi" w:hAnsiTheme="minorHAnsi" w:cs="Arial"/>
                <w:b/>
                <w:bCs/>
                <w:sz w:val="20"/>
                <w:lang w:val="sk-SK"/>
              </w:rPr>
              <w:t>podniku</w:t>
            </w:r>
          </w:p>
        </w:tc>
        <w:tc>
          <w:tcPr>
            <w:tcW w:w="1750" w:type="pct"/>
            <w:tcMar>
              <w:top w:w="57" w:type="dxa"/>
              <w:left w:w="57" w:type="dxa"/>
              <w:bottom w:w="57" w:type="dxa"/>
              <w:right w:w="57" w:type="dxa"/>
            </w:tcMar>
            <w:vAlign w:val="center"/>
          </w:tcPr>
          <w:p w14:paraId="28517A68" w14:textId="42BA681C" w:rsidR="00D57E01" w:rsidRPr="00B7050F" w:rsidRDefault="00D57E01" w:rsidP="003A5B12">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Sídlo</w:t>
            </w:r>
          </w:p>
        </w:tc>
        <w:tc>
          <w:tcPr>
            <w:tcW w:w="1037" w:type="pct"/>
            <w:tcMar>
              <w:top w:w="57" w:type="dxa"/>
              <w:left w:w="57" w:type="dxa"/>
              <w:bottom w:w="57" w:type="dxa"/>
              <w:right w:w="57" w:type="dxa"/>
            </w:tcMar>
            <w:vAlign w:val="center"/>
          </w:tcPr>
          <w:p w14:paraId="58D1AB97"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39250C" w:rsidRPr="00B7050F">
              <w:rPr>
                <w:rFonts w:asciiTheme="minorHAnsi" w:hAnsiTheme="minorHAnsi" w:cs="Arial"/>
                <w:b/>
                <w:bCs/>
                <w:sz w:val="20"/>
                <w:lang w:val="sk-SK"/>
              </w:rPr>
              <w:t>O</w:t>
            </w:r>
          </w:p>
        </w:tc>
      </w:tr>
      <w:tr w:rsidR="00D57E01" w:rsidRPr="00B7050F" w14:paraId="63A48C99" w14:textId="77777777" w:rsidTr="00410377">
        <w:tc>
          <w:tcPr>
            <w:tcW w:w="2213" w:type="pct"/>
          </w:tcPr>
          <w:p w14:paraId="5A3B59DC"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31F3202B"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5725E3E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543D33D8" w14:textId="77777777" w:rsidTr="00410377">
        <w:tc>
          <w:tcPr>
            <w:tcW w:w="2213" w:type="pct"/>
          </w:tcPr>
          <w:p w14:paraId="3AB2C391"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7705606C"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24510BC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238C6004" w14:textId="77777777" w:rsidTr="00410377">
        <w:tc>
          <w:tcPr>
            <w:tcW w:w="2213" w:type="pct"/>
          </w:tcPr>
          <w:p w14:paraId="4AFAD6E9"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141382A3"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4B876076" w14:textId="77777777" w:rsidR="00D57E01" w:rsidRPr="00B7050F" w:rsidRDefault="00D57E01" w:rsidP="00D57E01">
            <w:pPr>
              <w:autoSpaceDE w:val="0"/>
              <w:autoSpaceDN w:val="0"/>
              <w:adjustRightInd w:val="0"/>
              <w:rPr>
                <w:rFonts w:asciiTheme="minorHAnsi" w:hAnsiTheme="minorHAnsi" w:cs="Arial"/>
                <w:b/>
                <w:sz w:val="20"/>
                <w:lang w:val="sk-SK"/>
              </w:rPr>
            </w:pPr>
          </w:p>
        </w:tc>
      </w:tr>
    </w:tbl>
    <w:p w14:paraId="5B4C486D" w14:textId="77777777" w:rsidR="00065B13" w:rsidRPr="00B7050F" w:rsidRDefault="00065B13" w:rsidP="00326362">
      <w:pPr>
        <w:rPr>
          <w:rFonts w:asciiTheme="minorHAnsi" w:hAnsiTheme="minorHAnsi" w:cs="Arial"/>
          <w:bCs/>
          <w:sz w:val="20"/>
          <w:lang w:val="sk-SK"/>
        </w:rPr>
      </w:pPr>
    </w:p>
    <w:p w14:paraId="188368AC" w14:textId="77777777" w:rsidR="00065B13" w:rsidRPr="00B7050F" w:rsidRDefault="00107976" w:rsidP="00AD3220">
      <w:pPr>
        <w:ind w:firstLine="426"/>
        <w:rPr>
          <w:rFonts w:asciiTheme="minorHAnsi" w:hAnsiTheme="minorHAnsi" w:cs="Arial"/>
          <w:bCs/>
          <w:sz w:val="20"/>
          <w:lang w:val="sk-SK"/>
        </w:rPr>
      </w:pPr>
      <w:r w:rsidRPr="00B7050F">
        <w:rPr>
          <w:rFonts w:asciiTheme="minorHAnsi" w:hAnsiTheme="minorHAnsi" w:cs="Arial"/>
          <w:bCs/>
          <w:sz w:val="20"/>
          <w:lang w:val="sk-SK"/>
        </w:rPr>
        <w:t>Podniku/-</w:t>
      </w:r>
      <w:proofErr w:type="spellStart"/>
      <w:r w:rsidRPr="00B7050F">
        <w:rPr>
          <w:rFonts w:asciiTheme="minorHAnsi" w:hAnsiTheme="minorHAnsi" w:cs="Arial"/>
          <w:bCs/>
          <w:sz w:val="20"/>
          <w:lang w:val="sk-SK"/>
        </w:rPr>
        <w:t>om</w:t>
      </w:r>
      <w:proofErr w:type="spellEnd"/>
      <w:r w:rsidRPr="00B7050F">
        <w:rPr>
          <w:rFonts w:asciiTheme="minorHAnsi" w:hAnsiTheme="minorHAnsi" w:cs="Arial"/>
          <w:bCs/>
          <w:sz w:val="20"/>
          <w:lang w:val="sk-SK"/>
        </w:rPr>
        <w:t xml:space="preserve"> </w:t>
      </w:r>
      <w:r w:rsidR="00065B13" w:rsidRPr="00B7050F">
        <w:rPr>
          <w:rFonts w:asciiTheme="minorHAnsi" w:hAnsiTheme="minorHAnsi" w:cs="Arial"/>
          <w:bCs/>
          <w:sz w:val="20"/>
          <w:lang w:val="sk-SK"/>
        </w:rPr>
        <w:t>uveden</w:t>
      </w:r>
      <w:r w:rsidRPr="00B7050F">
        <w:rPr>
          <w:rFonts w:asciiTheme="minorHAnsi" w:hAnsiTheme="minorHAnsi" w:cs="Arial"/>
          <w:bCs/>
          <w:sz w:val="20"/>
          <w:lang w:val="sk-SK"/>
        </w:rPr>
        <w:t>om/-</w:t>
      </w:r>
      <w:proofErr w:type="spellStart"/>
      <w:r w:rsidR="00065B13" w:rsidRPr="00B7050F">
        <w:rPr>
          <w:rFonts w:asciiTheme="minorHAnsi" w:hAnsiTheme="minorHAnsi" w:cs="Arial"/>
          <w:bCs/>
          <w:sz w:val="20"/>
          <w:lang w:val="sk-SK"/>
        </w:rPr>
        <w:t>ým</w:t>
      </w:r>
      <w:proofErr w:type="spellEnd"/>
      <w:r w:rsidR="00065B13" w:rsidRPr="00B7050F">
        <w:rPr>
          <w:rFonts w:asciiTheme="minorHAnsi" w:hAnsiTheme="minorHAnsi" w:cs="Arial"/>
          <w:bCs/>
          <w:sz w:val="20"/>
          <w:lang w:val="sk-SK"/>
        </w:rPr>
        <w:t xml:space="preserve"> </w:t>
      </w:r>
      <w:r w:rsidR="003845F1" w:rsidRPr="00B7050F">
        <w:rPr>
          <w:rFonts w:asciiTheme="minorHAnsi" w:hAnsiTheme="minorHAnsi" w:cs="Arial"/>
          <w:bCs/>
          <w:sz w:val="20"/>
          <w:lang w:val="sk-SK"/>
        </w:rPr>
        <w:t>v tabuľke č. 4</w:t>
      </w:r>
      <w:r w:rsidR="00065B13" w:rsidRPr="00B7050F">
        <w:rPr>
          <w:rFonts w:asciiTheme="minorHAnsi" w:hAnsiTheme="minorHAnsi" w:cs="Arial"/>
          <w:bCs/>
          <w:sz w:val="20"/>
          <w:lang w:val="sk-SK"/>
        </w:rPr>
        <w:t>:</w:t>
      </w:r>
    </w:p>
    <w:p w14:paraId="0453579E" w14:textId="77777777" w:rsidR="00065B13" w:rsidRPr="00B7050F" w:rsidRDefault="00065B13" w:rsidP="00065B13">
      <w:pPr>
        <w:rPr>
          <w:rFonts w:asciiTheme="minorHAnsi" w:hAnsiTheme="minorHAnsi" w:cs="Arial"/>
          <w:bCs/>
          <w:sz w:val="20"/>
          <w:lang w:val="sk-SK"/>
        </w:rPr>
      </w:pPr>
    </w:p>
    <w:p w14:paraId="0C5506AB" w14:textId="0C1C4A65" w:rsidR="00065B13" w:rsidRPr="00B7050F" w:rsidRDefault="008C2B8B" w:rsidP="00107976">
      <w:pPr>
        <w:autoSpaceDE w:val="0"/>
        <w:autoSpaceDN w:val="0"/>
        <w:adjustRightInd w:val="0"/>
        <w:rPr>
          <w:rFonts w:asciiTheme="minorHAnsi" w:hAnsiTheme="minorHAnsi" w:cs="Arial"/>
          <w:bCs/>
          <w:sz w:val="20"/>
          <w:lang w:val="sk-SK"/>
        </w:rPr>
      </w:pPr>
      <w:sdt>
        <w:sdtPr>
          <w:rPr>
            <w:rStyle w:val="tl1"/>
          </w:rPr>
          <w:id w:val="162827577"/>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065B13" w:rsidRPr="00B7050F">
        <w:rPr>
          <w:rFonts w:asciiTheme="minorHAnsi" w:hAnsiTheme="minorHAnsi" w:cs="Arial"/>
          <w:b/>
          <w:bCs/>
          <w:sz w:val="20"/>
          <w:lang w:val="sk-SK"/>
        </w:rPr>
        <w:t xml:space="preserve">  nebola </w:t>
      </w:r>
      <w:r w:rsidR="00290616" w:rsidRPr="00B7050F">
        <w:rPr>
          <w:rFonts w:asciiTheme="minorHAnsi" w:hAnsiTheme="minorHAnsi" w:cs="Arial"/>
          <w:bCs/>
          <w:sz w:val="20"/>
          <w:lang w:val="sk-SK"/>
        </w:rPr>
        <w:t>poskytnutá minimálna pomoc,</w:t>
      </w:r>
    </w:p>
    <w:p w14:paraId="34ED7F6D" w14:textId="597ECE98" w:rsidR="00065B13" w:rsidRPr="00B7050F" w:rsidRDefault="008C2B8B" w:rsidP="00107976">
      <w:pPr>
        <w:autoSpaceDE w:val="0"/>
        <w:autoSpaceDN w:val="0"/>
        <w:adjustRightInd w:val="0"/>
        <w:rPr>
          <w:rFonts w:asciiTheme="minorHAnsi" w:hAnsiTheme="minorHAnsi" w:cs="Arial"/>
          <w:bCs/>
          <w:sz w:val="20"/>
          <w:lang w:val="sk-SK"/>
        </w:rPr>
      </w:pPr>
      <w:sdt>
        <w:sdtPr>
          <w:rPr>
            <w:rStyle w:val="tl1"/>
          </w:rPr>
          <w:id w:val="1362781710"/>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065B13" w:rsidRPr="00B7050F">
        <w:rPr>
          <w:rFonts w:asciiTheme="minorHAnsi" w:hAnsiTheme="minorHAnsi" w:cs="Arial"/>
          <w:b/>
          <w:bCs/>
          <w:sz w:val="20"/>
          <w:lang w:val="sk-SK"/>
        </w:rPr>
        <w:t xml:space="preserve">  bola </w:t>
      </w:r>
      <w:r w:rsidR="00065B13" w:rsidRPr="00B7050F">
        <w:rPr>
          <w:rFonts w:asciiTheme="minorHAnsi" w:hAnsiTheme="minorHAnsi" w:cs="Arial"/>
          <w:bCs/>
          <w:sz w:val="20"/>
          <w:lang w:val="sk-SK"/>
        </w:rPr>
        <w:t>poskytnutá</w:t>
      </w:r>
      <w:r w:rsidR="00D46D02" w:rsidRPr="00B7050F">
        <w:rPr>
          <w:rFonts w:asciiTheme="minorHAnsi" w:hAnsiTheme="minorHAnsi" w:cs="Arial"/>
          <w:bCs/>
          <w:sz w:val="20"/>
          <w:lang w:val="sk-SK"/>
        </w:rPr>
        <w:t xml:space="preserve"> nasledovná</w:t>
      </w:r>
      <w:r w:rsidR="00065B13" w:rsidRPr="00B7050F">
        <w:rPr>
          <w:rFonts w:asciiTheme="minorHAnsi" w:hAnsiTheme="minorHAnsi" w:cs="Arial"/>
          <w:bCs/>
          <w:sz w:val="20"/>
          <w:lang w:val="sk-SK"/>
        </w:rPr>
        <w:t xml:space="preserve"> minimálna pomoc: </w:t>
      </w:r>
    </w:p>
    <w:p w14:paraId="163E4002" w14:textId="77777777" w:rsidR="00065B13" w:rsidRPr="00B7050F" w:rsidRDefault="00065B13" w:rsidP="00326362">
      <w:pPr>
        <w:rPr>
          <w:rFonts w:asciiTheme="minorHAnsi" w:hAnsiTheme="minorHAnsi" w:cs="Arial"/>
          <w:bCs/>
          <w:sz w:val="20"/>
          <w:lang w:val="sk-SK"/>
        </w:rPr>
      </w:pPr>
    </w:p>
    <w:p w14:paraId="6D2A442C" w14:textId="77777777" w:rsidR="00065B13" w:rsidRPr="00B7050F" w:rsidRDefault="003845F1" w:rsidP="00326362">
      <w:pPr>
        <w:rPr>
          <w:rFonts w:asciiTheme="minorHAnsi" w:hAnsiTheme="minorHAnsi" w:cs="Arial"/>
          <w:bCs/>
          <w:sz w:val="20"/>
          <w:lang w:val="sk-SK"/>
        </w:rPr>
      </w:pPr>
      <w:r w:rsidRPr="00B7050F">
        <w:rPr>
          <w:rFonts w:asciiTheme="minorHAnsi" w:hAnsiTheme="minorHAnsi" w:cs="Arial"/>
          <w:bCs/>
          <w:sz w:val="20"/>
          <w:lang w:val="sk-SK"/>
        </w:rPr>
        <w:t>Tabuľka č.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375"/>
        <w:gridCol w:w="953"/>
        <w:gridCol w:w="1514"/>
        <w:gridCol w:w="1723"/>
        <w:gridCol w:w="915"/>
        <w:gridCol w:w="915"/>
        <w:gridCol w:w="920"/>
      </w:tblGrid>
      <w:tr w:rsidR="00AA2C6B" w:rsidRPr="00B7050F" w14:paraId="57781600" w14:textId="77777777" w:rsidTr="000139DB">
        <w:tc>
          <w:tcPr>
            <w:tcW w:w="682" w:type="pct"/>
            <w:vMerge w:val="restart"/>
            <w:shd w:val="clear" w:color="auto" w:fill="auto"/>
            <w:vAlign w:val="center"/>
          </w:tcPr>
          <w:p w14:paraId="31DA12A5" w14:textId="77777777" w:rsidR="000139DB" w:rsidRPr="00B7050F" w:rsidRDefault="000139DB" w:rsidP="000139DB">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r w:rsidRPr="00B7050F">
              <w:rPr>
                <w:rFonts w:asciiTheme="minorHAnsi" w:hAnsiTheme="minorHAnsi" w:cs="Arial"/>
                <w:b/>
                <w:sz w:val="20"/>
                <w:lang w:val="sk-SK"/>
              </w:rPr>
              <w:t>,</w:t>
            </w:r>
          </w:p>
          <w:p w14:paraId="7CC745FB" w14:textId="4BA1DE33" w:rsidR="008E7C52" w:rsidRPr="00B7050F" w:rsidRDefault="000139DB" w:rsidP="00FF0F57">
            <w:pPr>
              <w:jc w:val="center"/>
              <w:rPr>
                <w:rFonts w:asciiTheme="minorHAnsi" w:hAnsiTheme="minorHAnsi" w:cs="Arial"/>
                <w:b/>
                <w:sz w:val="20"/>
                <w:lang w:val="sk-SK"/>
              </w:rPr>
            </w:pPr>
            <w:r w:rsidRPr="00B7050F">
              <w:rPr>
                <w:rFonts w:asciiTheme="minorHAnsi" w:hAnsiTheme="minorHAnsi" w:cs="Arial"/>
                <w:b/>
                <w:sz w:val="20"/>
                <w:lang w:val="sk-SK"/>
              </w:rPr>
              <w:t>sídlo, IČO</w:t>
            </w:r>
          </w:p>
        </w:tc>
        <w:tc>
          <w:tcPr>
            <w:tcW w:w="714" w:type="pct"/>
            <w:vMerge w:val="restart"/>
            <w:shd w:val="clear" w:color="auto" w:fill="auto"/>
            <w:vAlign w:val="center"/>
          </w:tcPr>
          <w:p w14:paraId="03D4973D" w14:textId="77777777" w:rsidR="008E7C52" w:rsidRPr="00B7050F" w:rsidRDefault="008E7C52" w:rsidP="00FF0F57">
            <w:pPr>
              <w:jc w:val="center"/>
              <w:rPr>
                <w:rFonts w:asciiTheme="minorHAnsi" w:hAnsiTheme="minorHAnsi" w:cs="Arial"/>
                <w:b/>
                <w:sz w:val="20"/>
                <w:lang w:val="sk-SK"/>
              </w:rPr>
            </w:pPr>
            <w:r w:rsidRPr="00B7050F">
              <w:rPr>
                <w:rFonts w:asciiTheme="minorHAnsi" w:hAnsiTheme="minorHAnsi" w:cs="Arial"/>
                <w:b/>
                <w:sz w:val="20"/>
                <w:lang w:val="sk-SK"/>
              </w:rPr>
              <w:t>Dátum poskytnutia</w:t>
            </w:r>
          </w:p>
          <w:p w14:paraId="0DBAA5C0" w14:textId="37095896" w:rsidR="008E7C52" w:rsidRPr="00B7050F" w:rsidRDefault="00C42905" w:rsidP="00C42905">
            <w:pPr>
              <w:jc w:val="center"/>
              <w:rPr>
                <w:rFonts w:asciiTheme="minorHAnsi" w:hAnsiTheme="minorHAnsi" w:cs="Arial"/>
                <w:b/>
                <w:sz w:val="20"/>
                <w:lang w:val="sk-SK"/>
              </w:rPr>
            </w:pPr>
            <w:r w:rsidRPr="00B7050F">
              <w:rPr>
                <w:rFonts w:asciiTheme="minorHAnsi" w:hAnsiTheme="minorHAnsi" w:cs="Arial"/>
                <w:b/>
                <w:sz w:val="20"/>
                <w:lang w:val="sk-SK"/>
              </w:rPr>
              <w:t>P</w:t>
            </w:r>
            <w:r w:rsidR="008E7C52" w:rsidRPr="00B7050F">
              <w:rPr>
                <w:rFonts w:asciiTheme="minorHAnsi" w:hAnsiTheme="minorHAnsi" w:cs="Arial"/>
                <w:b/>
                <w:sz w:val="20"/>
                <w:lang w:val="sk-SK"/>
              </w:rPr>
              <w:t>omoci</w:t>
            </w:r>
            <w:r w:rsidRPr="008F78CF">
              <w:rPr>
                <w:rFonts w:asciiTheme="minorHAnsi" w:hAnsiTheme="minorHAnsi" w:cs="Arial"/>
                <w:b/>
                <w:sz w:val="20"/>
                <w:vertAlign w:val="superscript"/>
                <w:lang w:val="sk-SK"/>
              </w:rPr>
              <w:t>3</w:t>
            </w:r>
          </w:p>
        </w:tc>
        <w:tc>
          <w:tcPr>
            <w:tcW w:w="495" w:type="pct"/>
            <w:vMerge w:val="restart"/>
            <w:shd w:val="clear" w:color="auto" w:fill="auto"/>
            <w:vAlign w:val="center"/>
          </w:tcPr>
          <w:p w14:paraId="4C757F21" w14:textId="247A4F94" w:rsidR="008E7C52" w:rsidRPr="00B7050F" w:rsidRDefault="003B4321" w:rsidP="00FF0F57">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8E7C52" w:rsidRPr="00B7050F">
              <w:rPr>
                <w:rFonts w:asciiTheme="minorHAnsi" w:hAnsiTheme="minorHAnsi" w:cs="Arial"/>
                <w:b/>
                <w:sz w:val="20"/>
                <w:lang w:val="sk-SK"/>
              </w:rPr>
              <w:t>pomoci</w:t>
            </w:r>
          </w:p>
        </w:tc>
        <w:tc>
          <w:tcPr>
            <w:tcW w:w="786" w:type="pct"/>
            <w:vMerge w:val="restart"/>
            <w:shd w:val="clear" w:color="auto" w:fill="auto"/>
            <w:vAlign w:val="center"/>
          </w:tcPr>
          <w:p w14:paraId="529B00A9" w14:textId="77777777" w:rsidR="008E7C52" w:rsidRPr="00B7050F" w:rsidRDefault="008E7C52" w:rsidP="00FF0F57">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1F752DE9" w14:textId="75CCD78E" w:rsidR="008E7C52" w:rsidRPr="00B7050F" w:rsidRDefault="008E7C52" w:rsidP="00C42905">
            <w:pPr>
              <w:jc w:val="center"/>
              <w:rPr>
                <w:rFonts w:asciiTheme="minorHAnsi" w:hAnsiTheme="minorHAnsi" w:cs="Arial"/>
                <w:b/>
                <w:sz w:val="20"/>
                <w:lang w:val="sk-SK"/>
              </w:rPr>
            </w:pPr>
            <w:r w:rsidRPr="00B7050F">
              <w:rPr>
                <w:rFonts w:asciiTheme="minorHAnsi" w:hAnsiTheme="minorHAnsi" w:cs="Arial"/>
                <w:b/>
                <w:sz w:val="20"/>
                <w:lang w:val="sk-SK"/>
              </w:rPr>
              <w:t>Opatrenie, na základe ktorého bola pomoc poskytnutá</w:t>
            </w:r>
            <w:r w:rsidR="00C42905" w:rsidRPr="00C42905">
              <w:rPr>
                <w:rFonts w:asciiTheme="minorHAnsi" w:hAnsiTheme="minorHAnsi" w:cs="Arial"/>
                <w:b/>
                <w:color w:val="FF0000"/>
                <w:sz w:val="20"/>
                <w:vertAlign w:val="superscript"/>
                <w:lang w:val="sk-SK"/>
              </w:rPr>
              <w:t>4</w:t>
            </w:r>
          </w:p>
        </w:tc>
        <w:tc>
          <w:tcPr>
            <w:tcW w:w="1428" w:type="pct"/>
            <w:gridSpan w:val="3"/>
            <w:shd w:val="clear" w:color="auto" w:fill="auto"/>
            <w:vAlign w:val="center"/>
          </w:tcPr>
          <w:p w14:paraId="6D6F074D" w14:textId="0E9F3C19" w:rsidR="003A5B12" w:rsidRPr="00B7050F" w:rsidRDefault="00210CD7" w:rsidP="003A5B12">
            <w:pPr>
              <w:jc w:val="center"/>
              <w:rPr>
                <w:rFonts w:asciiTheme="minorHAnsi" w:hAnsiTheme="minorHAnsi" w:cs="Arial"/>
                <w:b/>
                <w:sz w:val="20"/>
                <w:lang w:val="sk-SK"/>
              </w:rPr>
            </w:pPr>
            <w:r w:rsidRPr="00B7050F">
              <w:rPr>
                <w:rFonts w:asciiTheme="minorHAnsi" w:hAnsiTheme="minorHAnsi" w:cs="Arial"/>
                <w:b/>
                <w:sz w:val="20"/>
                <w:lang w:val="sk-SK"/>
              </w:rPr>
              <w:t>Výška poskytnutej minimálnej pomoci v eurách počas aktuálneho  a predchádzajúcich dvoch fiškálnych rokov </w:t>
            </w:r>
          </w:p>
        </w:tc>
      </w:tr>
      <w:tr w:rsidR="00AA2C6B" w:rsidRPr="00B7050F" w14:paraId="3EA070C5" w14:textId="77777777" w:rsidTr="000139DB">
        <w:tc>
          <w:tcPr>
            <w:tcW w:w="682" w:type="pct"/>
            <w:vMerge/>
            <w:shd w:val="clear" w:color="auto" w:fill="auto"/>
            <w:vAlign w:val="center"/>
          </w:tcPr>
          <w:p w14:paraId="34F0CFBF" w14:textId="77777777" w:rsidR="008E7C52" w:rsidRPr="00B7050F" w:rsidRDefault="008E7C52" w:rsidP="00AA2C6B">
            <w:pPr>
              <w:jc w:val="left"/>
              <w:rPr>
                <w:rFonts w:asciiTheme="minorHAnsi" w:hAnsiTheme="minorHAnsi" w:cs="Arial"/>
                <w:b/>
                <w:sz w:val="20"/>
                <w:lang w:val="sk-SK"/>
              </w:rPr>
            </w:pPr>
          </w:p>
        </w:tc>
        <w:tc>
          <w:tcPr>
            <w:tcW w:w="714" w:type="pct"/>
            <w:vMerge/>
            <w:shd w:val="clear" w:color="auto" w:fill="auto"/>
            <w:vAlign w:val="center"/>
          </w:tcPr>
          <w:p w14:paraId="155EB2BF" w14:textId="77777777" w:rsidR="008E7C52" w:rsidRPr="00B7050F" w:rsidRDefault="008E7C52" w:rsidP="00AA2C6B">
            <w:pPr>
              <w:jc w:val="left"/>
              <w:rPr>
                <w:rFonts w:asciiTheme="minorHAnsi" w:hAnsiTheme="minorHAnsi" w:cs="Arial"/>
                <w:b/>
                <w:sz w:val="20"/>
                <w:lang w:val="sk-SK"/>
              </w:rPr>
            </w:pPr>
          </w:p>
        </w:tc>
        <w:tc>
          <w:tcPr>
            <w:tcW w:w="495" w:type="pct"/>
            <w:vMerge/>
            <w:shd w:val="clear" w:color="auto" w:fill="auto"/>
            <w:vAlign w:val="center"/>
          </w:tcPr>
          <w:p w14:paraId="6CFC137D" w14:textId="77777777" w:rsidR="008E7C52" w:rsidRPr="00B7050F" w:rsidRDefault="008E7C52" w:rsidP="00AA2C6B">
            <w:pPr>
              <w:jc w:val="left"/>
              <w:rPr>
                <w:rFonts w:asciiTheme="minorHAnsi" w:hAnsiTheme="minorHAnsi" w:cs="Arial"/>
                <w:b/>
                <w:sz w:val="20"/>
                <w:lang w:val="sk-SK"/>
              </w:rPr>
            </w:pPr>
          </w:p>
        </w:tc>
        <w:tc>
          <w:tcPr>
            <w:tcW w:w="786" w:type="pct"/>
            <w:vMerge/>
            <w:shd w:val="clear" w:color="auto" w:fill="auto"/>
            <w:vAlign w:val="center"/>
          </w:tcPr>
          <w:p w14:paraId="1D8494E7" w14:textId="77777777" w:rsidR="008E7C52" w:rsidRPr="00B7050F" w:rsidRDefault="008E7C52" w:rsidP="00AA2C6B">
            <w:pPr>
              <w:jc w:val="left"/>
              <w:rPr>
                <w:rFonts w:asciiTheme="minorHAnsi" w:hAnsiTheme="minorHAnsi" w:cs="Arial"/>
                <w:b/>
                <w:sz w:val="20"/>
                <w:lang w:val="sk-SK"/>
              </w:rPr>
            </w:pPr>
          </w:p>
        </w:tc>
        <w:tc>
          <w:tcPr>
            <w:tcW w:w="895" w:type="pct"/>
            <w:vMerge/>
            <w:shd w:val="clear" w:color="auto" w:fill="auto"/>
            <w:vAlign w:val="center"/>
          </w:tcPr>
          <w:p w14:paraId="02512A61" w14:textId="77777777" w:rsidR="008E7C52" w:rsidRPr="00B7050F" w:rsidRDefault="008E7C52" w:rsidP="00AA2C6B">
            <w:pPr>
              <w:jc w:val="left"/>
              <w:rPr>
                <w:rFonts w:asciiTheme="minorHAnsi" w:hAnsiTheme="minorHAnsi" w:cs="Arial"/>
                <w:b/>
                <w:sz w:val="20"/>
                <w:lang w:val="sk-SK"/>
              </w:rPr>
            </w:pPr>
          </w:p>
        </w:tc>
        <w:tc>
          <w:tcPr>
            <w:tcW w:w="475" w:type="pct"/>
            <w:shd w:val="clear" w:color="auto" w:fill="auto"/>
            <w:vAlign w:val="center"/>
          </w:tcPr>
          <w:p w14:paraId="7ED37126" w14:textId="2389CA34"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rok 1</w:t>
            </w:r>
          </w:p>
        </w:tc>
        <w:tc>
          <w:tcPr>
            <w:tcW w:w="475" w:type="pct"/>
            <w:shd w:val="clear" w:color="auto" w:fill="auto"/>
            <w:vAlign w:val="center"/>
          </w:tcPr>
          <w:p w14:paraId="10A8BB91" w14:textId="0DF67E87"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34305E5A" w14:textId="4460B68B"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AA2C6B" w:rsidRPr="00B7050F" w14:paraId="22968AEA" w14:textId="77777777" w:rsidTr="000139DB">
        <w:tc>
          <w:tcPr>
            <w:tcW w:w="682" w:type="pct"/>
            <w:shd w:val="clear" w:color="auto" w:fill="auto"/>
          </w:tcPr>
          <w:p w14:paraId="2C1319BF" w14:textId="77777777" w:rsidR="00065B13" w:rsidRPr="00B7050F" w:rsidRDefault="00065B13" w:rsidP="00326362">
            <w:pPr>
              <w:rPr>
                <w:rFonts w:asciiTheme="minorHAnsi" w:hAnsiTheme="minorHAnsi" w:cs="Arial"/>
                <w:sz w:val="20"/>
                <w:lang w:val="sk-SK"/>
              </w:rPr>
            </w:pPr>
          </w:p>
        </w:tc>
        <w:tc>
          <w:tcPr>
            <w:tcW w:w="714" w:type="pct"/>
            <w:shd w:val="clear" w:color="auto" w:fill="auto"/>
          </w:tcPr>
          <w:p w14:paraId="73CF889A" w14:textId="77777777" w:rsidR="00065B13" w:rsidRPr="00B7050F" w:rsidRDefault="00065B13" w:rsidP="00326362">
            <w:pPr>
              <w:rPr>
                <w:rFonts w:asciiTheme="minorHAnsi" w:hAnsiTheme="minorHAnsi" w:cs="Arial"/>
                <w:sz w:val="20"/>
                <w:lang w:val="sk-SK"/>
              </w:rPr>
            </w:pPr>
          </w:p>
        </w:tc>
        <w:tc>
          <w:tcPr>
            <w:tcW w:w="495" w:type="pct"/>
            <w:shd w:val="clear" w:color="auto" w:fill="auto"/>
          </w:tcPr>
          <w:p w14:paraId="7BB88270" w14:textId="77777777" w:rsidR="00065B13" w:rsidRPr="00B7050F" w:rsidRDefault="00065B13" w:rsidP="00326362">
            <w:pPr>
              <w:rPr>
                <w:rFonts w:asciiTheme="minorHAnsi" w:hAnsiTheme="minorHAnsi" w:cs="Arial"/>
                <w:sz w:val="20"/>
                <w:lang w:val="sk-SK"/>
              </w:rPr>
            </w:pPr>
          </w:p>
        </w:tc>
        <w:tc>
          <w:tcPr>
            <w:tcW w:w="786" w:type="pct"/>
            <w:shd w:val="clear" w:color="auto" w:fill="auto"/>
          </w:tcPr>
          <w:p w14:paraId="707104AF" w14:textId="77777777" w:rsidR="00065B13" w:rsidRPr="00B7050F" w:rsidRDefault="00065B13" w:rsidP="00326362">
            <w:pPr>
              <w:rPr>
                <w:rFonts w:asciiTheme="minorHAnsi" w:hAnsiTheme="minorHAnsi" w:cs="Arial"/>
                <w:sz w:val="20"/>
                <w:lang w:val="sk-SK"/>
              </w:rPr>
            </w:pPr>
          </w:p>
        </w:tc>
        <w:tc>
          <w:tcPr>
            <w:tcW w:w="895" w:type="pct"/>
            <w:shd w:val="clear" w:color="auto" w:fill="auto"/>
          </w:tcPr>
          <w:p w14:paraId="3ACDB379"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006AF337"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220138AF" w14:textId="77777777" w:rsidR="00065B13" w:rsidRPr="00B7050F" w:rsidRDefault="00065B13" w:rsidP="00326362">
            <w:pPr>
              <w:rPr>
                <w:rFonts w:asciiTheme="minorHAnsi" w:hAnsiTheme="minorHAnsi" w:cs="Arial"/>
                <w:sz w:val="20"/>
                <w:lang w:val="sk-SK"/>
              </w:rPr>
            </w:pPr>
          </w:p>
        </w:tc>
        <w:tc>
          <w:tcPr>
            <w:tcW w:w="477" w:type="pct"/>
            <w:shd w:val="clear" w:color="auto" w:fill="auto"/>
          </w:tcPr>
          <w:p w14:paraId="23E851CA" w14:textId="77777777" w:rsidR="00065B13" w:rsidRPr="00B7050F" w:rsidRDefault="00065B13" w:rsidP="00326362">
            <w:pPr>
              <w:rPr>
                <w:rFonts w:asciiTheme="minorHAnsi" w:hAnsiTheme="minorHAnsi" w:cs="Arial"/>
                <w:sz w:val="20"/>
                <w:lang w:val="sk-SK"/>
              </w:rPr>
            </w:pPr>
          </w:p>
        </w:tc>
      </w:tr>
      <w:tr w:rsidR="00D0327C" w:rsidRPr="00B7050F" w14:paraId="58D88FB7" w14:textId="77777777" w:rsidTr="000139DB">
        <w:tc>
          <w:tcPr>
            <w:tcW w:w="682" w:type="pct"/>
            <w:shd w:val="clear" w:color="auto" w:fill="auto"/>
          </w:tcPr>
          <w:p w14:paraId="3D28CC67" w14:textId="77777777" w:rsidR="00D0327C" w:rsidRPr="00B7050F" w:rsidRDefault="00D0327C" w:rsidP="00326362">
            <w:pPr>
              <w:rPr>
                <w:rFonts w:asciiTheme="minorHAnsi" w:hAnsiTheme="minorHAnsi" w:cs="Arial"/>
                <w:sz w:val="20"/>
                <w:lang w:val="sk-SK"/>
              </w:rPr>
            </w:pPr>
          </w:p>
        </w:tc>
        <w:tc>
          <w:tcPr>
            <w:tcW w:w="714" w:type="pct"/>
            <w:shd w:val="clear" w:color="auto" w:fill="auto"/>
          </w:tcPr>
          <w:p w14:paraId="61367032" w14:textId="77777777" w:rsidR="00D0327C" w:rsidRPr="00B7050F" w:rsidRDefault="00D0327C" w:rsidP="00326362">
            <w:pPr>
              <w:rPr>
                <w:rFonts w:asciiTheme="minorHAnsi" w:hAnsiTheme="minorHAnsi" w:cs="Arial"/>
                <w:sz w:val="20"/>
                <w:lang w:val="sk-SK"/>
              </w:rPr>
            </w:pPr>
          </w:p>
        </w:tc>
        <w:tc>
          <w:tcPr>
            <w:tcW w:w="495" w:type="pct"/>
            <w:shd w:val="clear" w:color="auto" w:fill="auto"/>
          </w:tcPr>
          <w:p w14:paraId="007B13C5" w14:textId="77777777" w:rsidR="00D0327C" w:rsidRPr="00B7050F" w:rsidRDefault="00D0327C" w:rsidP="00326362">
            <w:pPr>
              <w:rPr>
                <w:rFonts w:asciiTheme="minorHAnsi" w:hAnsiTheme="minorHAnsi" w:cs="Arial"/>
                <w:sz w:val="20"/>
                <w:lang w:val="sk-SK"/>
              </w:rPr>
            </w:pPr>
          </w:p>
        </w:tc>
        <w:tc>
          <w:tcPr>
            <w:tcW w:w="786" w:type="pct"/>
            <w:shd w:val="clear" w:color="auto" w:fill="auto"/>
          </w:tcPr>
          <w:p w14:paraId="0CB22BBC" w14:textId="77777777" w:rsidR="00D0327C" w:rsidRPr="00B7050F" w:rsidRDefault="00D0327C" w:rsidP="00326362">
            <w:pPr>
              <w:rPr>
                <w:rFonts w:asciiTheme="minorHAnsi" w:hAnsiTheme="minorHAnsi" w:cs="Arial"/>
                <w:sz w:val="20"/>
                <w:lang w:val="sk-SK"/>
              </w:rPr>
            </w:pPr>
          </w:p>
        </w:tc>
        <w:tc>
          <w:tcPr>
            <w:tcW w:w="895" w:type="pct"/>
            <w:shd w:val="clear" w:color="auto" w:fill="auto"/>
          </w:tcPr>
          <w:p w14:paraId="2A44837F" w14:textId="77777777" w:rsidR="00D0327C" w:rsidRPr="00B7050F" w:rsidRDefault="00D0327C" w:rsidP="00326362">
            <w:pPr>
              <w:rPr>
                <w:rFonts w:asciiTheme="minorHAnsi" w:hAnsiTheme="minorHAnsi" w:cs="Arial"/>
                <w:sz w:val="20"/>
                <w:lang w:val="sk-SK"/>
              </w:rPr>
            </w:pPr>
          </w:p>
        </w:tc>
        <w:tc>
          <w:tcPr>
            <w:tcW w:w="475" w:type="pct"/>
            <w:shd w:val="clear" w:color="auto" w:fill="auto"/>
          </w:tcPr>
          <w:p w14:paraId="217566F5" w14:textId="77777777" w:rsidR="00D0327C" w:rsidRPr="00B7050F" w:rsidRDefault="00D0327C" w:rsidP="00326362">
            <w:pPr>
              <w:rPr>
                <w:rFonts w:asciiTheme="minorHAnsi" w:hAnsiTheme="minorHAnsi" w:cs="Arial"/>
                <w:sz w:val="20"/>
                <w:lang w:val="sk-SK"/>
              </w:rPr>
            </w:pPr>
          </w:p>
        </w:tc>
        <w:tc>
          <w:tcPr>
            <w:tcW w:w="475" w:type="pct"/>
            <w:shd w:val="clear" w:color="auto" w:fill="auto"/>
          </w:tcPr>
          <w:p w14:paraId="2FFB8F99" w14:textId="77777777" w:rsidR="00D0327C" w:rsidRPr="00B7050F" w:rsidRDefault="00D0327C" w:rsidP="00326362">
            <w:pPr>
              <w:rPr>
                <w:rFonts w:asciiTheme="minorHAnsi" w:hAnsiTheme="minorHAnsi" w:cs="Arial"/>
                <w:sz w:val="20"/>
                <w:lang w:val="sk-SK"/>
              </w:rPr>
            </w:pPr>
          </w:p>
        </w:tc>
        <w:tc>
          <w:tcPr>
            <w:tcW w:w="477" w:type="pct"/>
            <w:shd w:val="clear" w:color="auto" w:fill="auto"/>
          </w:tcPr>
          <w:p w14:paraId="60C0A075" w14:textId="77777777" w:rsidR="00D0327C" w:rsidRPr="00B7050F" w:rsidRDefault="00D0327C" w:rsidP="00326362">
            <w:pPr>
              <w:rPr>
                <w:rFonts w:asciiTheme="minorHAnsi" w:hAnsiTheme="minorHAnsi" w:cs="Arial"/>
                <w:sz w:val="20"/>
                <w:lang w:val="sk-SK"/>
              </w:rPr>
            </w:pPr>
          </w:p>
        </w:tc>
      </w:tr>
      <w:tr w:rsidR="00AA2C6B" w:rsidRPr="00B7050F" w14:paraId="4B0E9BD8" w14:textId="77777777" w:rsidTr="000139DB">
        <w:tc>
          <w:tcPr>
            <w:tcW w:w="682" w:type="pct"/>
            <w:shd w:val="clear" w:color="auto" w:fill="auto"/>
          </w:tcPr>
          <w:p w14:paraId="045BEAA5" w14:textId="77777777" w:rsidR="00065B13" w:rsidRPr="00B7050F" w:rsidRDefault="00065B13" w:rsidP="00326362">
            <w:pPr>
              <w:rPr>
                <w:rFonts w:asciiTheme="minorHAnsi" w:hAnsiTheme="minorHAnsi" w:cs="Arial"/>
                <w:sz w:val="20"/>
                <w:lang w:val="sk-SK"/>
              </w:rPr>
            </w:pPr>
          </w:p>
        </w:tc>
        <w:tc>
          <w:tcPr>
            <w:tcW w:w="714" w:type="pct"/>
            <w:shd w:val="clear" w:color="auto" w:fill="auto"/>
          </w:tcPr>
          <w:p w14:paraId="55457D8A" w14:textId="77777777" w:rsidR="00065B13" w:rsidRPr="00B7050F" w:rsidRDefault="00065B13" w:rsidP="00326362">
            <w:pPr>
              <w:rPr>
                <w:rFonts w:asciiTheme="minorHAnsi" w:hAnsiTheme="minorHAnsi" w:cs="Arial"/>
                <w:sz w:val="20"/>
                <w:lang w:val="sk-SK"/>
              </w:rPr>
            </w:pPr>
          </w:p>
        </w:tc>
        <w:tc>
          <w:tcPr>
            <w:tcW w:w="495" w:type="pct"/>
            <w:shd w:val="clear" w:color="auto" w:fill="auto"/>
          </w:tcPr>
          <w:p w14:paraId="65EE052A" w14:textId="77777777" w:rsidR="00065B13" w:rsidRPr="00B7050F" w:rsidRDefault="00065B13" w:rsidP="00326362">
            <w:pPr>
              <w:rPr>
                <w:rFonts w:asciiTheme="minorHAnsi" w:hAnsiTheme="minorHAnsi" w:cs="Arial"/>
                <w:sz w:val="20"/>
                <w:lang w:val="sk-SK"/>
              </w:rPr>
            </w:pPr>
          </w:p>
        </w:tc>
        <w:tc>
          <w:tcPr>
            <w:tcW w:w="786" w:type="pct"/>
            <w:shd w:val="clear" w:color="auto" w:fill="auto"/>
          </w:tcPr>
          <w:p w14:paraId="7748FF4F" w14:textId="77777777" w:rsidR="00065B13" w:rsidRPr="00B7050F" w:rsidRDefault="00065B13" w:rsidP="00326362">
            <w:pPr>
              <w:rPr>
                <w:rFonts w:asciiTheme="minorHAnsi" w:hAnsiTheme="minorHAnsi" w:cs="Arial"/>
                <w:sz w:val="20"/>
                <w:lang w:val="sk-SK"/>
              </w:rPr>
            </w:pPr>
          </w:p>
        </w:tc>
        <w:tc>
          <w:tcPr>
            <w:tcW w:w="895" w:type="pct"/>
            <w:shd w:val="clear" w:color="auto" w:fill="auto"/>
          </w:tcPr>
          <w:p w14:paraId="46777ED9"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714A1C20"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4325FAE6" w14:textId="77777777" w:rsidR="00065B13" w:rsidRPr="00B7050F" w:rsidRDefault="00065B13" w:rsidP="00326362">
            <w:pPr>
              <w:rPr>
                <w:rFonts w:asciiTheme="minorHAnsi" w:hAnsiTheme="minorHAnsi" w:cs="Arial"/>
                <w:sz w:val="20"/>
                <w:lang w:val="sk-SK"/>
              </w:rPr>
            </w:pPr>
          </w:p>
        </w:tc>
        <w:tc>
          <w:tcPr>
            <w:tcW w:w="477" w:type="pct"/>
            <w:shd w:val="clear" w:color="auto" w:fill="auto"/>
          </w:tcPr>
          <w:p w14:paraId="23172C63" w14:textId="77777777" w:rsidR="00065B13" w:rsidRPr="00B7050F" w:rsidRDefault="00065B13" w:rsidP="00326362">
            <w:pPr>
              <w:rPr>
                <w:rFonts w:asciiTheme="minorHAnsi" w:hAnsiTheme="minorHAnsi" w:cs="Arial"/>
                <w:sz w:val="20"/>
                <w:lang w:val="sk-SK"/>
              </w:rPr>
            </w:pPr>
          </w:p>
        </w:tc>
      </w:tr>
    </w:tbl>
    <w:p w14:paraId="3189AF5B" w14:textId="7A33FA97" w:rsidR="00EC0506" w:rsidRPr="00B7050F" w:rsidRDefault="00EC0506" w:rsidP="005848F8">
      <w:pPr>
        <w:pStyle w:val="Odsekzoznamu"/>
        <w:autoSpaceDE w:val="0"/>
        <w:autoSpaceDN w:val="0"/>
        <w:adjustRightInd w:val="0"/>
        <w:rPr>
          <w:rFonts w:asciiTheme="minorHAnsi" w:hAnsiTheme="minorHAnsi" w:cs="Arial"/>
          <w:sz w:val="20"/>
          <w:lang w:val="sk-SK"/>
        </w:rPr>
      </w:pPr>
    </w:p>
    <w:p w14:paraId="0A18FDEB" w14:textId="7D63D6CA" w:rsidR="00F133A5" w:rsidRPr="00B7050F" w:rsidRDefault="00F133A5" w:rsidP="00EC0506">
      <w:pPr>
        <w:pStyle w:val="Odsekzoznamu"/>
        <w:autoSpaceDE w:val="0"/>
        <w:autoSpaceDN w:val="0"/>
        <w:adjustRightInd w:val="0"/>
        <w:rPr>
          <w:rFonts w:asciiTheme="minorHAnsi" w:hAnsiTheme="minorHAnsi" w:cs="Arial"/>
          <w:sz w:val="20"/>
          <w:lang w:val="sk-SK"/>
        </w:rPr>
      </w:pPr>
    </w:p>
    <w:p w14:paraId="7BD1DB43" w14:textId="70845149" w:rsidR="00D57E01" w:rsidRPr="00B7050F" w:rsidRDefault="0039250C" w:rsidP="00F133A5">
      <w:pPr>
        <w:pStyle w:val="Odsekzoznamu"/>
        <w:numPr>
          <w:ilvl w:val="0"/>
          <w:numId w:val="3"/>
        </w:numPr>
        <w:autoSpaceDE w:val="0"/>
        <w:autoSpaceDN w:val="0"/>
        <w:adjustRightInd w:val="0"/>
        <w:ind w:left="426" w:hanging="426"/>
        <w:rPr>
          <w:rFonts w:asciiTheme="minorHAnsi" w:hAnsiTheme="minorHAnsi" w:cs="Arial"/>
          <w:sz w:val="20"/>
          <w:lang w:val="sk-SK"/>
        </w:rPr>
      </w:pPr>
      <w:r w:rsidRPr="00B7050F">
        <w:rPr>
          <w:rFonts w:asciiTheme="minorHAnsi" w:hAnsiTheme="minorHAnsi" w:cs="Arial"/>
          <w:sz w:val="20"/>
          <w:lang w:val="sk-SK"/>
        </w:rPr>
        <w:t xml:space="preserve">Žiadateľ </w:t>
      </w:r>
      <w:r w:rsidR="002A76DC" w:rsidRPr="00B7050F">
        <w:rPr>
          <w:rFonts w:asciiTheme="minorHAnsi" w:hAnsiTheme="minorHAnsi" w:cs="Arial"/>
          <w:sz w:val="20"/>
          <w:lang w:val="sk-SK"/>
        </w:rPr>
        <w:t>vyhlasuje</w:t>
      </w:r>
      <w:r w:rsidRPr="00B7050F">
        <w:rPr>
          <w:rFonts w:asciiTheme="minorHAnsi" w:hAnsiTheme="minorHAnsi" w:cs="Arial"/>
          <w:sz w:val="20"/>
          <w:lang w:val="sk-SK"/>
        </w:rPr>
        <w:t>, že v súčasnom a</w:t>
      </w:r>
      <w:r w:rsidR="00323937" w:rsidRPr="00B7050F">
        <w:rPr>
          <w:rFonts w:asciiTheme="minorHAnsi" w:hAnsiTheme="minorHAnsi" w:cs="Arial"/>
          <w:sz w:val="20"/>
          <w:lang w:val="sk-SK"/>
        </w:rPr>
        <w:t xml:space="preserve"> dvoch </w:t>
      </w:r>
      <w:r w:rsidRPr="00B7050F">
        <w:rPr>
          <w:rFonts w:asciiTheme="minorHAnsi" w:hAnsiTheme="minorHAnsi" w:cs="Arial"/>
          <w:sz w:val="20"/>
          <w:lang w:val="sk-SK"/>
        </w:rPr>
        <w:t xml:space="preserve">predchádzajúcich účtovných obdobiach </w:t>
      </w:r>
      <w:r w:rsidR="00D0327C" w:rsidRPr="00B7050F">
        <w:rPr>
          <w:rFonts w:asciiTheme="minorHAnsi" w:hAnsiTheme="minorHAnsi" w:cs="Arial"/>
          <w:sz w:val="20"/>
          <w:lang w:val="sk-SK"/>
        </w:rPr>
        <w:t>(fiškálnych rokoch)</w:t>
      </w:r>
    </w:p>
    <w:p w14:paraId="3CD590B3" w14:textId="77777777" w:rsidR="00D57E01" w:rsidRPr="00B7050F" w:rsidRDefault="00D57E01" w:rsidP="00D57E01">
      <w:pPr>
        <w:pStyle w:val="Odsekzoznamu"/>
        <w:autoSpaceDE w:val="0"/>
        <w:autoSpaceDN w:val="0"/>
        <w:adjustRightInd w:val="0"/>
        <w:jc w:val="left"/>
        <w:rPr>
          <w:rFonts w:asciiTheme="minorHAnsi" w:hAnsiTheme="minorHAnsi" w:cs="Arial"/>
          <w:sz w:val="20"/>
          <w:lang w:val="sk-SK"/>
        </w:rPr>
      </w:pPr>
    </w:p>
    <w:p w14:paraId="681D0A80" w14:textId="0C1920F6" w:rsidR="00D57E01" w:rsidRPr="00B7050F" w:rsidRDefault="008C2B8B" w:rsidP="00D57E01">
      <w:pPr>
        <w:autoSpaceDE w:val="0"/>
        <w:autoSpaceDN w:val="0"/>
        <w:adjustRightInd w:val="0"/>
        <w:jc w:val="left"/>
        <w:rPr>
          <w:rFonts w:asciiTheme="minorHAnsi" w:hAnsiTheme="minorHAnsi" w:cs="Arial"/>
          <w:bCs/>
          <w:sz w:val="20"/>
          <w:lang w:val="sk-SK"/>
        </w:rPr>
      </w:pPr>
      <w:sdt>
        <w:sdtPr>
          <w:rPr>
            <w:rStyle w:val="tl1"/>
          </w:rPr>
          <w:id w:val="1991131245"/>
          <w:lock w:val="sdtLocked"/>
          <w15:appearance w15:val="hidden"/>
          <w14:checkbox>
            <w14:checked w14:val="0"/>
            <w14:checkedState w14:val="2612" w14:font="MS Gothic"/>
            <w14:uncheckedState w14:val="2610" w14:font="MS Gothic"/>
          </w14:checkbox>
        </w:sdtPr>
        <w:sdtEndPr>
          <w:rPr>
            <w:rStyle w:val="tl1"/>
          </w:rPr>
        </w:sdtEndPr>
        <w:sdtContent>
          <w:r w:rsidR="007135CC" w:rsidRPr="007868AB">
            <w:rPr>
              <w:rStyle w:val="tl1"/>
              <w:rFonts w:eastAsia="MS Gothic" w:hint="eastAsia"/>
            </w:rPr>
            <w:t>☐</w:t>
          </w:r>
        </w:sdtContent>
      </w:sdt>
      <w:r w:rsidR="00D57E01" w:rsidRPr="00B7050F">
        <w:rPr>
          <w:rFonts w:asciiTheme="minorHAnsi" w:hAnsiTheme="minorHAnsi" w:cs="Arial"/>
          <w:b/>
          <w:bCs/>
          <w:sz w:val="20"/>
          <w:lang w:val="sk-SK"/>
        </w:rPr>
        <w:t xml:space="preserve">  nevznik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D57E01" w:rsidRPr="00B7050F">
        <w:rPr>
          <w:rFonts w:asciiTheme="minorHAnsi" w:hAnsiTheme="minorHAnsi" w:cs="Arial"/>
          <w:bCs/>
          <w:sz w:val="20"/>
          <w:lang w:val="sk-SK"/>
        </w:rPr>
        <w:t>rozd</w:t>
      </w:r>
      <w:r w:rsidR="0039250C" w:rsidRPr="00B7050F">
        <w:rPr>
          <w:rFonts w:asciiTheme="minorHAnsi" w:hAnsiTheme="minorHAnsi" w:cs="Arial"/>
          <w:bCs/>
          <w:sz w:val="20"/>
          <w:lang w:val="sk-SK"/>
        </w:rPr>
        <w:t>e</w:t>
      </w:r>
      <w:r w:rsidR="00D57E01" w:rsidRPr="00B7050F">
        <w:rPr>
          <w:rFonts w:asciiTheme="minorHAnsi" w:hAnsiTheme="minorHAnsi" w:cs="Arial"/>
          <w:bCs/>
          <w:sz w:val="20"/>
          <w:lang w:val="sk-SK"/>
        </w:rPr>
        <w:t>lením</w:t>
      </w:r>
      <w:r w:rsidR="008738E7" w:rsidRPr="00B7050F">
        <w:rPr>
          <w:rFonts w:asciiTheme="minorHAnsi" w:hAnsiTheme="minorHAnsi" w:cs="Arial"/>
          <w:bCs/>
          <w:sz w:val="20"/>
          <w:lang w:val="sk-SK"/>
        </w:rPr>
        <w:t xml:space="preserve"> </w:t>
      </w:r>
      <w:r w:rsidR="00290616" w:rsidRPr="00B7050F">
        <w:rPr>
          <w:rFonts w:asciiTheme="minorHAnsi" w:hAnsiTheme="minorHAnsi" w:cs="Arial"/>
          <w:bCs/>
          <w:sz w:val="20"/>
          <w:lang w:val="sk-SK"/>
        </w:rPr>
        <w:t>podniku,</w:t>
      </w:r>
    </w:p>
    <w:p w14:paraId="3D28CAC9" w14:textId="0A73FC24" w:rsidR="00D57E01" w:rsidRPr="00B7050F" w:rsidRDefault="008C2B8B" w:rsidP="00D57E01">
      <w:pPr>
        <w:autoSpaceDE w:val="0"/>
        <w:autoSpaceDN w:val="0"/>
        <w:adjustRightInd w:val="0"/>
        <w:jc w:val="left"/>
        <w:rPr>
          <w:rFonts w:asciiTheme="minorHAnsi" w:hAnsiTheme="minorHAnsi" w:cs="Arial"/>
          <w:bCs/>
          <w:sz w:val="20"/>
          <w:lang w:val="sk-SK"/>
        </w:rPr>
      </w:pPr>
      <w:sdt>
        <w:sdtPr>
          <w:rPr>
            <w:rStyle w:val="tl1"/>
          </w:rPr>
          <w:id w:val="1332420869"/>
          <w:lock w:val="sdtLocked"/>
          <w15:appearance w15:val="hidden"/>
          <w14:checkbox>
            <w14:checked w14:val="0"/>
            <w14:checkedState w14:val="2612" w14:font="MS Gothic"/>
            <w14:uncheckedState w14:val="2610" w14:font="MS Gothic"/>
          </w14:checkbox>
        </w:sdtPr>
        <w:sdtEndPr>
          <w:rPr>
            <w:rStyle w:val="tl1"/>
          </w:rPr>
        </w:sdtEndPr>
        <w:sdtContent>
          <w:r w:rsidR="007135CC" w:rsidRPr="007868AB">
            <w:rPr>
              <w:rStyle w:val="tl1"/>
              <w:rFonts w:eastAsia="MS Gothic" w:hint="eastAsia"/>
            </w:rPr>
            <w:t>☐</w:t>
          </w:r>
        </w:sdtContent>
      </w:sdt>
      <w:r w:rsidR="00D57E01" w:rsidRPr="00B7050F">
        <w:rPr>
          <w:rFonts w:asciiTheme="minorHAnsi" w:hAnsiTheme="minorHAnsi" w:cs="Arial"/>
          <w:b/>
          <w:bCs/>
          <w:sz w:val="20"/>
          <w:lang w:val="sk-SK"/>
        </w:rPr>
        <w:t xml:space="preserve">  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D57E01" w:rsidRPr="00B7050F">
        <w:rPr>
          <w:rFonts w:asciiTheme="minorHAnsi" w:hAnsiTheme="minorHAnsi" w:cs="Arial"/>
          <w:bCs/>
          <w:sz w:val="20"/>
          <w:u w:val="single"/>
          <w:lang w:val="sk-SK"/>
        </w:rPr>
        <w:t>rozd</w:t>
      </w:r>
      <w:r w:rsidR="0039250C" w:rsidRPr="00B7050F">
        <w:rPr>
          <w:rFonts w:asciiTheme="minorHAnsi" w:hAnsiTheme="minorHAnsi" w:cs="Arial"/>
          <w:bCs/>
          <w:sz w:val="20"/>
          <w:u w:val="single"/>
          <w:lang w:val="sk-SK"/>
        </w:rPr>
        <w:t>e</w:t>
      </w:r>
      <w:r w:rsidR="00D57E01" w:rsidRPr="00B7050F">
        <w:rPr>
          <w:rFonts w:asciiTheme="minorHAnsi" w:hAnsiTheme="minorHAnsi" w:cs="Arial"/>
          <w:bCs/>
          <w:sz w:val="20"/>
          <w:u w:val="single"/>
          <w:lang w:val="sk-SK"/>
        </w:rPr>
        <w:t>lením</w:t>
      </w:r>
      <w:r w:rsidR="002A76DC" w:rsidRPr="00B7050F">
        <w:rPr>
          <w:rFonts w:asciiTheme="minorHAnsi" w:hAnsiTheme="minorHAnsi" w:cs="Arial"/>
          <w:bCs/>
          <w:sz w:val="20"/>
          <w:lang w:val="sk-SK"/>
        </w:rPr>
        <w:t xml:space="preserve"> nižši</w:t>
      </w:r>
      <w:r w:rsidR="00D57E01" w:rsidRPr="00B7050F">
        <w:rPr>
          <w:rFonts w:asciiTheme="minorHAnsi" w:hAnsiTheme="minorHAnsi" w:cs="Arial"/>
          <w:bCs/>
          <w:sz w:val="20"/>
          <w:lang w:val="sk-SK"/>
        </w:rPr>
        <w:t>e uvedeného podniku:</w:t>
      </w:r>
    </w:p>
    <w:p w14:paraId="60F84547" w14:textId="77777777" w:rsidR="00D57E01" w:rsidRPr="00B7050F" w:rsidRDefault="00D57E01" w:rsidP="00D57E01">
      <w:pPr>
        <w:autoSpaceDE w:val="0"/>
        <w:autoSpaceDN w:val="0"/>
        <w:adjustRightInd w:val="0"/>
        <w:jc w:val="left"/>
        <w:rPr>
          <w:rFonts w:asciiTheme="minorHAnsi" w:hAnsiTheme="minorHAnsi" w:cs="Arial"/>
          <w:bCs/>
          <w:sz w:val="20"/>
          <w:lang w:val="sk-SK"/>
        </w:rPr>
      </w:pPr>
    </w:p>
    <w:p w14:paraId="2F86A0D7" w14:textId="77777777" w:rsidR="00107976" w:rsidRPr="00B7050F" w:rsidRDefault="003845F1" w:rsidP="00D57E01">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Tabuľka č.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4050"/>
        <w:gridCol w:w="1997"/>
      </w:tblGrid>
      <w:tr w:rsidR="00D57E01" w:rsidRPr="00B7050F" w14:paraId="307E5D9F" w14:textId="77777777" w:rsidTr="00410377">
        <w:tc>
          <w:tcPr>
            <w:tcW w:w="1860" w:type="pct"/>
            <w:vAlign w:val="center"/>
          </w:tcPr>
          <w:p w14:paraId="5AD52F19" w14:textId="130312D0" w:rsidR="00D57E01" w:rsidRPr="00B7050F" w:rsidRDefault="00D57E01" w:rsidP="00D0327C">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Obchodn</w:t>
            </w:r>
            <w:r w:rsidR="00276969" w:rsidRPr="00B7050F">
              <w:rPr>
                <w:rFonts w:asciiTheme="minorHAnsi" w:hAnsiTheme="minorHAnsi" w:cs="Arial"/>
                <w:b/>
                <w:bCs/>
                <w:sz w:val="20"/>
                <w:lang w:val="sk-SK"/>
              </w:rPr>
              <w:t>é</w:t>
            </w:r>
            <w:r w:rsidRPr="00B7050F">
              <w:rPr>
                <w:rFonts w:asciiTheme="minorHAnsi" w:hAnsiTheme="minorHAnsi" w:cs="Arial"/>
                <w:b/>
                <w:bCs/>
                <w:sz w:val="20"/>
                <w:lang w:val="sk-SK"/>
              </w:rPr>
              <w:t xml:space="preserve"> </w:t>
            </w:r>
            <w:r w:rsidR="0039250C" w:rsidRPr="00B7050F">
              <w:rPr>
                <w:rFonts w:asciiTheme="minorHAnsi" w:hAnsiTheme="minorHAnsi" w:cs="Arial"/>
                <w:b/>
                <w:bCs/>
                <w:sz w:val="20"/>
                <w:lang w:val="sk-SK"/>
              </w:rPr>
              <w:t>meno</w:t>
            </w:r>
            <w:r w:rsidRPr="00B7050F">
              <w:rPr>
                <w:rFonts w:asciiTheme="minorHAnsi" w:hAnsiTheme="minorHAnsi" w:cs="Arial"/>
                <w:b/>
                <w:bCs/>
                <w:sz w:val="20"/>
                <w:lang w:val="sk-SK"/>
              </w:rPr>
              <w:t xml:space="preserve"> podniku</w:t>
            </w:r>
          </w:p>
        </w:tc>
        <w:tc>
          <w:tcPr>
            <w:tcW w:w="2103" w:type="pct"/>
            <w:vAlign w:val="center"/>
          </w:tcPr>
          <w:p w14:paraId="3F7CA780"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Sídlo</w:t>
            </w:r>
          </w:p>
        </w:tc>
        <w:tc>
          <w:tcPr>
            <w:tcW w:w="1037" w:type="pct"/>
            <w:vAlign w:val="center"/>
          </w:tcPr>
          <w:p w14:paraId="2C32B60A"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39250C" w:rsidRPr="00B7050F">
              <w:rPr>
                <w:rFonts w:asciiTheme="minorHAnsi" w:hAnsiTheme="minorHAnsi" w:cs="Arial"/>
                <w:b/>
                <w:bCs/>
                <w:sz w:val="20"/>
                <w:lang w:val="sk-SK"/>
              </w:rPr>
              <w:t>O</w:t>
            </w:r>
          </w:p>
        </w:tc>
      </w:tr>
      <w:tr w:rsidR="00D57E01" w:rsidRPr="00B7050F" w14:paraId="2E83492E" w14:textId="77777777" w:rsidTr="00410377">
        <w:tc>
          <w:tcPr>
            <w:tcW w:w="1860" w:type="pct"/>
          </w:tcPr>
          <w:p w14:paraId="7ADA7B3E"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103" w:type="pct"/>
          </w:tcPr>
          <w:p w14:paraId="2AB6FB9A"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48DF0302"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0139DB" w:rsidRPr="00B7050F" w14:paraId="3697D6F6" w14:textId="77777777" w:rsidTr="00410377">
        <w:tc>
          <w:tcPr>
            <w:tcW w:w="1860" w:type="pct"/>
          </w:tcPr>
          <w:p w14:paraId="0D3F3C1F" w14:textId="77777777" w:rsidR="000139DB" w:rsidRPr="00B7050F" w:rsidRDefault="000139DB" w:rsidP="00D57E01">
            <w:pPr>
              <w:autoSpaceDE w:val="0"/>
              <w:autoSpaceDN w:val="0"/>
              <w:adjustRightInd w:val="0"/>
              <w:rPr>
                <w:rFonts w:asciiTheme="minorHAnsi" w:hAnsiTheme="minorHAnsi" w:cs="Arial"/>
                <w:b/>
                <w:sz w:val="20"/>
                <w:lang w:val="sk-SK"/>
              </w:rPr>
            </w:pPr>
          </w:p>
        </w:tc>
        <w:tc>
          <w:tcPr>
            <w:tcW w:w="2103" w:type="pct"/>
          </w:tcPr>
          <w:p w14:paraId="4DF22F3A" w14:textId="77777777" w:rsidR="000139DB" w:rsidRPr="00B7050F" w:rsidRDefault="000139DB" w:rsidP="00D57E01">
            <w:pPr>
              <w:autoSpaceDE w:val="0"/>
              <w:autoSpaceDN w:val="0"/>
              <w:adjustRightInd w:val="0"/>
              <w:rPr>
                <w:rFonts w:asciiTheme="minorHAnsi" w:hAnsiTheme="minorHAnsi" w:cs="Arial"/>
                <w:b/>
                <w:sz w:val="20"/>
                <w:lang w:val="sk-SK"/>
              </w:rPr>
            </w:pPr>
          </w:p>
        </w:tc>
        <w:tc>
          <w:tcPr>
            <w:tcW w:w="1037" w:type="pct"/>
          </w:tcPr>
          <w:p w14:paraId="5F0AA63A" w14:textId="77777777" w:rsidR="000139DB" w:rsidRPr="00B7050F" w:rsidRDefault="000139DB" w:rsidP="00D57E01">
            <w:pPr>
              <w:autoSpaceDE w:val="0"/>
              <w:autoSpaceDN w:val="0"/>
              <w:adjustRightInd w:val="0"/>
              <w:rPr>
                <w:rFonts w:asciiTheme="minorHAnsi" w:hAnsiTheme="minorHAnsi" w:cs="Arial"/>
                <w:b/>
                <w:sz w:val="20"/>
                <w:lang w:val="sk-SK"/>
              </w:rPr>
            </w:pPr>
          </w:p>
        </w:tc>
      </w:tr>
    </w:tbl>
    <w:p w14:paraId="7D9B414C" w14:textId="77777777" w:rsidR="00D57E01" w:rsidRPr="00B7050F" w:rsidRDefault="00D57E01" w:rsidP="00D57E01">
      <w:pPr>
        <w:rPr>
          <w:rFonts w:asciiTheme="minorHAnsi" w:hAnsiTheme="minorHAnsi" w:cs="Arial"/>
          <w:bCs/>
          <w:sz w:val="20"/>
          <w:lang w:val="sk-SK"/>
        </w:rPr>
      </w:pPr>
    </w:p>
    <w:p w14:paraId="48250DC6" w14:textId="1404179C" w:rsidR="000D2D40" w:rsidRPr="00B7050F" w:rsidRDefault="000D2D40" w:rsidP="00D57E01">
      <w:pPr>
        <w:rPr>
          <w:rFonts w:asciiTheme="minorHAnsi" w:hAnsiTheme="minorHAnsi" w:cs="Arial"/>
          <w:bCs/>
          <w:sz w:val="20"/>
          <w:lang w:val="sk-SK"/>
        </w:rPr>
      </w:pPr>
      <w:r w:rsidRPr="00B7050F">
        <w:rPr>
          <w:rFonts w:asciiTheme="minorHAnsi" w:hAnsiTheme="minorHAnsi" w:cs="Arial"/>
          <w:bCs/>
          <w:sz w:val="20"/>
          <w:lang w:val="sk-SK"/>
        </w:rPr>
        <w:t xml:space="preserve">a prevzal jeho činnosti, na ktoré bola v minulosti </w:t>
      </w:r>
      <w:r w:rsidR="00107976" w:rsidRPr="00B7050F">
        <w:rPr>
          <w:rFonts w:asciiTheme="minorHAnsi" w:hAnsiTheme="minorHAnsi" w:cs="Arial"/>
          <w:bCs/>
          <w:sz w:val="20"/>
          <w:lang w:val="sk-SK"/>
        </w:rPr>
        <w:t>minimálna pomoc</w:t>
      </w:r>
      <w:r w:rsidRPr="00B7050F">
        <w:rPr>
          <w:rFonts w:asciiTheme="minorHAnsi" w:hAnsiTheme="minorHAnsi" w:cs="Arial"/>
          <w:bCs/>
          <w:sz w:val="20"/>
          <w:lang w:val="sk-SK"/>
        </w:rPr>
        <w:t xml:space="preserve"> použitá</w:t>
      </w:r>
      <w:r w:rsidR="00F2509D" w:rsidRPr="00B7050F">
        <w:rPr>
          <w:rStyle w:val="Odkaznapoznmkupodiarou"/>
          <w:rFonts w:asciiTheme="minorHAnsi" w:hAnsiTheme="minorHAnsi" w:cs="Arial"/>
          <w:bCs/>
          <w:sz w:val="20"/>
          <w:lang w:val="sk-SK"/>
        </w:rPr>
        <w:footnoteReference w:id="11"/>
      </w:r>
      <w:r w:rsidRPr="00B7050F">
        <w:rPr>
          <w:rFonts w:asciiTheme="minorHAnsi" w:hAnsiTheme="minorHAnsi" w:cs="Arial"/>
          <w:bCs/>
          <w:sz w:val="20"/>
          <w:lang w:val="sk-SK"/>
        </w:rPr>
        <w:t>. Podniku (žiadateľovi) bola pridelená nasledujúca (v minulosti poskytnutá) pomoc:</w:t>
      </w:r>
    </w:p>
    <w:p w14:paraId="097D7E69" w14:textId="77777777" w:rsidR="003B4321" w:rsidRPr="00B7050F" w:rsidRDefault="003B4321" w:rsidP="00D57E01">
      <w:pPr>
        <w:rPr>
          <w:rFonts w:asciiTheme="minorHAnsi" w:hAnsiTheme="minorHAnsi" w:cs="Arial"/>
          <w:bCs/>
          <w:sz w:val="20"/>
          <w:lang w:val="sk-SK"/>
        </w:rPr>
      </w:pPr>
    </w:p>
    <w:p w14:paraId="7D414F45" w14:textId="77777777" w:rsidR="00F279B4" w:rsidRPr="00B7050F" w:rsidRDefault="003845F1" w:rsidP="00D57E01">
      <w:pPr>
        <w:rPr>
          <w:rFonts w:asciiTheme="minorHAnsi" w:hAnsiTheme="minorHAnsi" w:cs="Arial"/>
          <w:bCs/>
          <w:sz w:val="20"/>
          <w:lang w:val="sk-SK"/>
        </w:rPr>
      </w:pPr>
      <w:r w:rsidRPr="00B7050F">
        <w:rPr>
          <w:rFonts w:asciiTheme="minorHAnsi" w:hAnsiTheme="minorHAnsi" w:cs="Arial"/>
          <w:bCs/>
          <w:sz w:val="20"/>
          <w:lang w:val="sk-SK"/>
        </w:rPr>
        <w:t>Tabuľka č.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293"/>
        <w:gridCol w:w="2355"/>
      </w:tblGrid>
      <w:tr w:rsidR="00D57E01" w:rsidRPr="00B7050F" w14:paraId="0F75612C" w14:textId="77777777" w:rsidTr="003B4321">
        <w:tc>
          <w:tcPr>
            <w:tcW w:w="1028" w:type="pct"/>
            <w:vAlign w:val="center"/>
          </w:tcPr>
          <w:p w14:paraId="6AB5BDDC" w14:textId="77777777" w:rsidR="003B4321" w:rsidRPr="00B7050F" w:rsidRDefault="000D2D40" w:rsidP="00107976">
            <w:pPr>
              <w:autoSpaceDE w:val="0"/>
              <w:autoSpaceDN w:val="0"/>
              <w:adjustRightInd w:val="0"/>
              <w:jc w:val="center"/>
              <w:rPr>
                <w:rFonts w:asciiTheme="minorHAnsi" w:hAnsiTheme="minorHAnsi" w:cs="Arial"/>
                <w:b/>
                <w:bCs/>
                <w:sz w:val="20"/>
                <w:lang w:val="sk-SK"/>
              </w:rPr>
            </w:pPr>
            <w:r w:rsidRPr="00B7050F">
              <w:rPr>
                <w:rFonts w:asciiTheme="minorHAnsi" w:hAnsiTheme="minorHAnsi" w:cs="Arial"/>
                <w:b/>
                <w:bCs/>
                <w:sz w:val="20"/>
                <w:lang w:val="sk-SK"/>
              </w:rPr>
              <w:t xml:space="preserve">Dátum </w:t>
            </w:r>
          </w:p>
          <w:p w14:paraId="449E6801" w14:textId="77777777" w:rsidR="003B4321" w:rsidRPr="00B7050F" w:rsidRDefault="000D2D40" w:rsidP="00107976">
            <w:pPr>
              <w:autoSpaceDE w:val="0"/>
              <w:autoSpaceDN w:val="0"/>
              <w:adjustRightInd w:val="0"/>
              <w:jc w:val="center"/>
              <w:rPr>
                <w:rFonts w:asciiTheme="minorHAnsi" w:hAnsiTheme="minorHAnsi" w:cs="Arial"/>
                <w:b/>
                <w:bCs/>
                <w:sz w:val="20"/>
                <w:lang w:val="sk-SK"/>
              </w:rPr>
            </w:pPr>
            <w:r w:rsidRPr="00B7050F">
              <w:rPr>
                <w:rFonts w:asciiTheme="minorHAnsi" w:hAnsiTheme="minorHAnsi" w:cs="Arial"/>
                <w:b/>
                <w:bCs/>
                <w:sz w:val="20"/>
                <w:lang w:val="sk-SK"/>
              </w:rPr>
              <w:t>poskytnutia</w:t>
            </w:r>
            <w:r w:rsidR="00FF0F57" w:rsidRPr="00B7050F">
              <w:rPr>
                <w:rFonts w:asciiTheme="minorHAnsi" w:hAnsiTheme="minorHAnsi" w:cs="Arial"/>
                <w:b/>
                <w:bCs/>
                <w:sz w:val="20"/>
                <w:lang w:val="sk-SK"/>
              </w:rPr>
              <w:t xml:space="preserve"> </w:t>
            </w:r>
          </w:p>
          <w:p w14:paraId="4D8AF2BE" w14:textId="2B20DA84" w:rsidR="00D57E01" w:rsidRPr="00B7050F" w:rsidRDefault="00FF0F57" w:rsidP="00C42905">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pomoci</w:t>
            </w:r>
            <w:r w:rsidR="00C42905">
              <w:rPr>
                <w:rFonts w:asciiTheme="minorHAnsi" w:hAnsiTheme="minorHAnsi" w:cs="Arial"/>
                <w:b/>
                <w:bCs/>
                <w:color w:val="FF0000"/>
                <w:sz w:val="20"/>
                <w:vertAlign w:val="superscript"/>
                <w:lang w:val="sk-SK"/>
              </w:rPr>
              <w:t>3</w:t>
            </w:r>
          </w:p>
        </w:tc>
        <w:tc>
          <w:tcPr>
            <w:tcW w:w="2749" w:type="pct"/>
            <w:vAlign w:val="center"/>
          </w:tcPr>
          <w:p w14:paraId="668F336B" w14:textId="77777777" w:rsidR="00D57E01" w:rsidRPr="00B7050F" w:rsidRDefault="00D57E01" w:rsidP="00107976">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Poskytovat</w:t>
            </w:r>
            <w:r w:rsidR="000D2D40" w:rsidRPr="00B7050F">
              <w:rPr>
                <w:rFonts w:asciiTheme="minorHAnsi" w:hAnsiTheme="minorHAnsi" w:cs="Arial"/>
                <w:b/>
                <w:bCs/>
                <w:sz w:val="20"/>
                <w:lang w:val="sk-SK"/>
              </w:rPr>
              <w:t>eľ</w:t>
            </w:r>
          </w:p>
        </w:tc>
        <w:tc>
          <w:tcPr>
            <w:tcW w:w="1223" w:type="pct"/>
            <w:vAlign w:val="center"/>
          </w:tcPr>
          <w:p w14:paraId="1EB48C41" w14:textId="0815D053" w:rsidR="00D57E01" w:rsidRPr="00B7050F" w:rsidRDefault="00D57E01" w:rsidP="000139DB">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Č</w:t>
            </w:r>
            <w:r w:rsidR="000D2D40" w:rsidRPr="00B7050F">
              <w:rPr>
                <w:rFonts w:asciiTheme="minorHAnsi" w:hAnsiTheme="minorHAnsi" w:cs="Arial"/>
                <w:b/>
                <w:bCs/>
                <w:sz w:val="20"/>
                <w:lang w:val="sk-SK"/>
              </w:rPr>
              <w:t xml:space="preserve">iastka </w:t>
            </w:r>
            <w:r w:rsidR="00FF0F57" w:rsidRPr="00B7050F">
              <w:rPr>
                <w:rFonts w:asciiTheme="minorHAnsi" w:hAnsiTheme="minorHAnsi" w:cs="Arial"/>
                <w:b/>
                <w:bCs/>
                <w:sz w:val="20"/>
                <w:lang w:val="sk-SK"/>
              </w:rPr>
              <w:t xml:space="preserve">v </w:t>
            </w:r>
            <w:r w:rsidR="000139DB" w:rsidRPr="00B7050F">
              <w:rPr>
                <w:rFonts w:asciiTheme="minorHAnsi" w:hAnsiTheme="minorHAnsi" w:cs="Arial"/>
                <w:b/>
                <w:bCs/>
                <w:sz w:val="20"/>
                <w:lang w:val="sk-SK"/>
              </w:rPr>
              <w:t>eur</w:t>
            </w:r>
          </w:p>
        </w:tc>
      </w:tr>
      <w:tr w:rsidR="00D57E01" w:rsidRPr="00B7050F" w14:paraId="37DDF65E" w14:textId="77777777" w:rsidTr="003B4321">
        <w:tc>
          <w:tcPr>
            <w:tcW w:w="1028" w:type="pct"/>
          </w:tcPr>
          <w:p w14:paraId="251D9A5F"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7BB7E9A0"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598AAB6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371B39B5" w14:textId="77777777" w:rsidTr="003B4321">
        <w:tc>
          <w:tcPr>
            <w:tcW w:w="1028" w:type="pct"/>
          </w:tcPr>
          <w:p w14:paraId="59414239"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379668E3"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2042A0B0"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4E3F993B" w14:textId="77777777" w:rsidTr="003B4321">
        <w:tc>
          <w:tcPr>
            <w:tcW w:w="1028" w:type="pct"/>
          </w:tcPr>
          <w:p w14:paraId="2A81B051"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4C55EBEA"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17485DB5" w14:textId="77777777" w:rsidR="00D57E01" w:rsidRPr="00B7050F" w:rsidRDefault="00D57E01" w:rsidP="00D57E01">
            <w:pPr>
              <w:autoSpaceDE w:val="0"/>
              <w:autoSpaceDN w:val="0"/>
              <w:adjustRightInd w:val="0"/>
              <w:rPr>
                <w:rFonts w:asciiTheme="minorHAnsi" w:hAnsiTheme="minorHAnsi" w:cs="Arial"/>
                <w:b/>
                <w:sz w:val="20"/>
                <w:lang w:val="sk-SK"/>
              </w:rPr>
            </w:pPr>
          </w:p>
        </w:tc>
      </w:tr>
    </w:tbl>
    <w:p w14:paraId="78E65A46" w14:textId="77777777" w:rsidR="00D57E01" w:rsidRPr="00B7050F" w:rsidRDefault="00D57E01" w:rsidP="00D57E01">
      <w:pPr>
        <w:rPr>
          <w:rFonts w:asciiTheme="minorHAnsi" w:hAnsiTheme="minorHAnsi" w:cs="Arial"/>
          <w:bCs/>
          <w:sz w:val="20"/>
          <w:lang w:val="sk-SK"/>
        </w:rPr>
      </w:pPr>
    </w:p>
    <w:p w14:paraId="5526009C" w14:textId="77777777" w:rsidR="00E6773C" w:rsidRPr="00B7050F" w:rsidRDefault="00E6773C" w:rsidP="00D57E01">
      <w:pPr>
        <w:rPr>
          <w:rFonts w:asciiTheme="minorHAnsi" w:hAnsiTheme="minorHAnsi" w:cs="Arial"/>
          <w:bCs/>
          <w:sz w:val="20"/>
          <w:lang w:val="sk-SK"/>
        </w:rPr>
      </w:pPr>
    </w:p>
    <w:p w14:paraId="53C2E5AA" w14:textId="77777777" w:rsidR="00E6773C" w:rsidRPr="00B7050F" w:rsidRDefault="00E6773C" w:rsidP="00D57E01">
      <w:pPr>
        <w:rPr>
          <w:rFonts w:asciiTheme="minorHAnsi" w:hAnsiTheme="minorHAnsi" w:cs="Arial"/>
          <w:bCs/>
          <w:sz w:val="20"/>
          <w:lang w:val="sk-SK"/>
        </w:rPr>
      </w:pPr>
    </w:p>
    <w:p w14:paraId="142DD8B8" w14:textId="0A1D1842" w:rsidR="00F133A5" w:rsidRPr="00B7050F" w:rsidRDefault="003845F1" w:rsidP="00F133A5">
      <w:pPr>
        <w:numPr>
          <w:ilvl w:val="0"/>
          <w:numId w:val="3"/>
        </w:numPr>
        <w:autoSpaceDE w:val="0"/>
        <w:autoSpaceDN w:val="0"/>
        <w:adjustRightInd w:val="0"/>
        <w:ind w:left="426" w:hanging="426"/>
        <w:rPr>
          <w:rFonts w:asciiTheme="minorHAnsi" w:hAnsiTheme="minorHAnsi" w:cs="Arial"/>
          <w:b/>
          <w:bCs/>
          <w:sz w:val="20"/>
          <w:lang w:val="sk-SK"/>
        </w:rPr>
      </w:pPr>
      <w:r w:rsidRPr="00B7050F">
        <w:rPr>
          <w:rFonts w:asciiTheme="minorHAnsi" w:hAnsiTheme="minorHAnsi" w:cs="Arial"/>
          <w:sz w:val="20"/>
          <w:lang w:val="sk-SK"/>
        </w:rPr>
        <w:t>Žiadateľ v</w:t>
      </w:r>
      <w:r w:rsidR="00F133A5" w:rsidRPr="00B7050F">
        <w:rPr>
          <w:rFonts w:asciiTheme="minorHAnsi" w:hAnsiTheme="minorHAnsi" w:cs="Arial"/>
          <w:sz w:val="20"/>
          <w:lang w:val="sk-SK"/>
        </w:rPr>
        <w:t>yhlasuje, že</w:t>
      </w:r>
      <w:r w:rsidR="00372ADA" w:rsidRPr="00B7050F">
        <w:rPr>
          <w:rFonts w:asciiTheme="minorHAnsi" w:hAnsiTheme="minorHAnsi" w:cs="Arial"/>
          <w:sz w:val="20"/>
          <w:lang w:val="sk-SK"/>
        </w:rPr>
        <w:t>:</w:t>
      </w:r>
      <w:r w:rsidR="00F133A5" w:rsidRPr="00B7050F">
        <w:rPr>
          <w:rFonts w:asciiTheme="minorHAnsi" w:hAnsiTheme="minorHAnsi" w:cs="Arial"/>
          <w:sz w:val="20"/>
          <w:lang w:val="sk-SK"/>
        </w:rPr>
        <w:t xml:space="preserve"> </w:t>
      </w:r>
    </w:p>
    <w:p w14:paraId="3DDFD0FA" w14:textId="77777777" w:rsidR="00F133A5" w:rsidRPr="00B7050F" w:rsidRDefault="00F133A5" w:rsidP="00F133A5">
      <w:pPr>
        <w:autoSpaceDE w:val="0"/>
        <w:autoSpaceDN w:val="0"/>
        <w:adjustRightInd w:val="0"/>
        <w:ind w:left="426"/>
        <w:rPr>
          <w:rFonts w:asciiTheme="minorHAnsi" w:hAnsiTheme="minorHAnsi" w:cs="Arial"/>
          <w:b/>
          <w:bCs/>
          <w:sz w:val="20"/>
          <w:lang w:val="sk-SK"/>
        </w:rPr>
      </w:pPr>
    </w:p>
    <w:p w14:paraId="36410F69" w14:textId="1CCE98BD" w:rsidR="00E14BE9" w:rsidRPr="00B7050F" w:rsidRDefault="008C2B8B"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2073312677"/>
          <w:lock w:val="sdtLocked"/>
          <w15:appearance w15:val="hidden"/>
          <w14:checkbox>
            <w14:checked w14:val="0"/>
            <w14:checkedState w14:val="2612" w14:font="MS Gothic"/>
            <w14:uncheckedState w14:val="2610" w14:font="MS Gothic"/>
          </w14:checkbox>
        </w:sdtPr>
        <w:sdtEndPr>
          <w:rPr>
            <w:rStyle w:val="tl1"/>
          </w:rPr>
        </w:sdtEndPr>
        <w:sdtContent>
          <w:r w:rsidR="006C7836" w:rsidRPr="00CB55DC">
            <w:rPr>
              <w:rStyle w:val="tl1"/>
              <w:rFonts w:eastAsia="MS Gothic" w:hint="eastAsia"/>
            </w:rPr>
            <w:t>☐</w:t>
          </w:r>
        </w:sdtContent>
      </w:sdt>
      <w:r w:rsidR="00F133A5"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F133A5" w:rsidRPr="00B7050F">
        <w:rPr>
          <w:rFonts w:asciiTheme="minorHAnsi" w:hAnsiTheme="minorHAnsi" w:cs="Arial"/>
          <w:b/>
          <w:bCs/>
          <w:sz w:val="20"/>
          <w:lang w:val="sk-SK"/>
        </w:rPr>
        <w:t xml:space="preserve">nie je  </w:t>
      </w:r>
      <w:r w:rsidR="00F133A5" w:rsidRPr="00B7050F">
        <w:rPr>
          <w:rFonts w:asciiTheme="minorHAnsi" w:hAnsiTheme="minorHAnsi" w:cs="Arial"/>
          <w:sz w:val="20"/>
          <w:lang w:val="sk-SK"/>
        </w:rPr>
        <w:t>voči nemu</w:t>
      </w:r>
      <w:r w:rsidR="00F05EF5" w:rsidRPr="00B7050F">
        <w:rPr>
          <w:rFonts w:asciiTheme="minorHAnsi" w:hAnsiTheme="minorHAnsi" w:cs="Arial"/>
          <w:sz w:val="20"/>
          <w:lang w:val="sk-SK"/>
        </w:rPr>
        <w:t xml:space="preserve"> </w:t>
      </w:r>
      <w:r w:rsidR="00F133A5" w:rsidRPr="00B7050F">
        <w:rPr>
          <w:rFonts w:asciiTheme="minorHAnsi" w:hAnsiTheme="minorHAnsi" w:cs="Arial"/>
          <w:sz w:val="20"/>
          <w:lang w:val="sk-SK"/>
        </w:rPr>
        <w:t>nárokované vrátenie pomoci</w:t>
      </w:r>
      <w:r w:rsidR="00E14BE9" w:rsidRPr="00B7050F">
        <w:rPr>
          <w:rFonts w:asciiTheme="minorHAnsi" w:hAnsiTheme="minorHAnsi" w:cs="Arial"/>
          <w:sz w:val="20"/>
          <w:lang w:val="sk-SK"/>
        </w:rPr>
        <w:t xml:space="preserve"> na 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75AE8407" w14:textId="7723BFC4" w:rsidR="003845F1" w:rsidRPr="00B7050F" w:rsidRDefault="008C2B8B"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1777165780"/>
          <w:lock w:val="sdtLocked"/>
          <w15:appearance w15:val="hidden"/>
          <w14:checkbox>
            <w14:checked w14:val="0"/>
            <w14:checkedState w14:val="2612" w14:font="MS Gothic"/>
            <w14:uncheckedState w14:val="2610" w14:font="MS Gothic"/>
          </w14:checkbox>
        </w:sdtPr>
        <w:sdtEndPr>
          <w:rPr>
            <w:rStyle w:val="tl1"/>
          </w:rPr>
        </w:sdtEndPr>
        <w:sdtContent>
          <w:r w:rsidR="00E923B4" w:rsidRPr="00CB55DC">
            <w:rPr>
              <w:rStyle w:val="tl1"/>
              <w:rFonts w:eastAsia="MS Gothic" w:hint="eastAsia"/>
            </w:rPr>
            <w:t>☐</w:t>
          </w:r>
        </w:sdtContent>
      </w:sdt>
      <w:r w:rsidR="00F133A5"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F133A5" w:rsidRPr="00B7050F">
        <w:rPr>
          <w:rFonts w:asciiTheme="minorHAnsi" w:hAnsiTheme="minorHAnsi" w:cs="Arial"/>
          <w:b/>
          <w:bCs/>
          <w:sz w:val="20"/>
          <w:lang w:val="sk-SK"/>
        </w:rPr>
        <w:t xml:space="preserve">je </w:t>
      </w:r>
      <w:r w:rsidR="00F133A5" w:rsidRPr="00B7050F">
        <w:rPr>
          <w:rFonts w:asciiTheme="minorHAnsi" w:hAnsiTheme="minorHAnsi" w:cs="Arial"/>
          <w:bCs/>
          <w:sz w:val="20"/>
          <w:lang w:val="sk-SK"/>
        </w:rPr>
        <w:t>voči nemu nárokované vrátenie pomoci</w:t>
      </w:r>
      <w:r w:rsidR="00A622C2" w:rsidRPr="00B7050F">
        <w:rPr>
          <w:rFonts w:asciiTheme="minorHAnsi" w:hAnsiTheme="minorHAnsi" w:cs="Arial"/>
          <w:sz w:val="20"/>
          <w:lang w:val="sk-SK"/>
        </w:rPr>
        <w:t xml:space="preserve"> na </w:t>
      </w:r>
      <w:r w:rsidR="00E14BE9" w:rsidRPr="00B7050F">
        <w:rPr>
          <w:rFonts w:asciiTheme="minorHAnsi" w:hAnsiTheme="minorHAnsi" w:cs="Arial"/>
          <w:sz w:val="20"/>
          <w:lang w:val="sk-SK"/>
        </w:rPr>
        <w:t xml:space="preserve"> </w:t>
      </w:r>
      <w:r w:rsidR="00A622C2" w:rsidRPr="00B7050F">
        <w:rPr>
          <w:rFonts w:asciiTheme="minorHAnsi" w:hAnsiTheme="minorHAnsi" w:cs="Arial"/>
          <w:sz w:val="20"/>
          <w:lang w:val="sk-SK"/>
        </w:rPr>
        <w:t>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006EC49D" w14:textId="1878BB03" w:rsidR="00210CD7" w:rsidRPr="00B7050F" w:rsidRDefault="008C2B8B"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1620219622"/>
          <w:lock w:val="sdtLocked"/>
          <w15:appearance w15:val="hidden"/>
          <w14:checkbox>
            <w14:checked w14:val="0"/>
            <w14:checkedState w14:val="2612" w14:font="MS Gothic"/>
            <w14:uncheckedState w14:val="2610" w14:font="MS Gothic"/>
          </w14:checkbox>
        </w:sdtPr>
        <w:sdtEndPr>
          <w:rPr>
            <w:rStyle w:val="tl1"/>
          </w:rPr>
        </w:sdtEndPr>
        <w:sdtContent>
          <w:r w:rsidR="00E923B4" w:rsidRPr="00CB55DC">
            <w:rPr>
              <w:rStyle w:val="tl1"/>
              <w:rFonts w:eastAsia="MS Gothic" w:hint="eastAsia"/>
            </w:rPr>
            <w:t>☐</w:t>
          </w:r>
        </w:sdtContent>
      </w:sdt>
      <w:r w:rsidR="00210CD7"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210CD7" w:rsidRPr="00B7050F">
        <w:rPr>
          <w:rFonts w:asciiTheme="minorHAnsi" w:hAnsiTheme="minorHAnsi" w:cs="Arial"/>
          <w:b/>
          <w:bCs/>
          <w:sz w:val="20"/>
          <w:lang w:val="sk-SK"/>
        </w:rPr>
        <w:t xml:space="preserve">nie je  </w:t>
      </w:r>
      <w:r w:rsidR="00210CD7" w:rsidRPr="00B7050F">
        <w:rPr>
          <w:rFonts w:asciiTheme="minorHAnsi" w:hAnsiTheme="minorHAnsi" w:cs="Arial"/>
          <w:sz w:val="20"/>
          <w:lang w:val="sk-SK"/>
        </w:rPr>
        <w:t>všetkým podnikom, ktoré s ním tvoria jediný podnik</w:t>
      </w:r>
      <w:r w:rsidR="00F519CD" w:rsidRPr="00B7050F">
        <w:rPr>
          <w:rFonts w:asciiTheme="minorHAnsi" w:hAnsiTheme="minorHAnsi" w:cs="Arial"/>
          <w:sz w:val="20"/>
          <w:lang w:val="sk-SK"/>
        </w:rPr>
        <w:t>,</w:t>
      </w:r>
      <w:r w:rsidR="00210CD7" w:rsidRPr="00B7050F">
        <w:rPr>
          <w:rFonts w:asciiTheme="minorHAnsi" w:hAnsiTheme="minorHAnsi" w:cs="Arial"/>
          <w:sz w:val="20"/>
          <w:lang w:val="sk-SK"/>
        </w:rPr>
        <w:t xml:space="preserve"> nárokované vrátenie pomoci na 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34795855" w14:textId="5C9A97CF" w:rsidR="00210CD7" w:rsidRPr="00B7050F" w:rsidRDefault="008C2B8B" w:rsidP="00210CD7">
      <w:pPr>
        <w:autoSpaceDE w:val="0"/>
        <w:autoSpaceDN w:val="0"/>
        <w:adjustRightInd w:val="0"/>
        <w:ind w:left="426" w:hanging="426"/>
        <w:rPr>
          <w:rFonts w:asciiTheme="minorHAnsi" w:hAnsiTheme="minorHAnsi" w:cs="Arial"/>
          <w:bCs/>
          <w:sz w:val="20"/>
          <w:lang w:val="sk-SK"/>
        </w:rPr>
      </w:pPr>
      <w:sdt>
        <w:sdtPr>
          <w:rPr>
            <w:rStyle w:val="tl1"/>
          </w:rPr>
          <w:id w:val="854229145"/>
          <w15:appearance w15:val="hidden"/>
          <w14:checkbox>
            <w14:checked w14:val="0"/>
            <w14:checkedState w14:val="2612" w14:font="MS Gothic"/>
            <w14:uncheckedState w14:val="2610" w14:font="MS Gothic"/>
          </w14:checkbox>
        </w:sdtPr>
        <w:sdtEndPr>
          <w:rPr>
            <w:rStyle w:val="tl1"/>
          </w:rPr>
        </w:sdtEndPr>
        <w:sdtContent>
          <w:r w:rsidR="00E923B4" w:rsidRPr="00CB55DC">
            <w:rPr>
              <w:rStyle w:val="tl1"/>
              <w:rFonts w:eastAsia="MS Gothic" w:hint="eastAsia"/>
            </w:rPr>
            <w:t>☐</w:t>
          </w:r>
        </w:sdtContent>
      </w:sdt>
      <w:r w:rsidR="00210CD7" w:rsidRPr="00B7050F">
        <w:rPr>
          <w:rFonts w:asciiTheme="minorHAnsi" w:hAnsiTheme="minorHAnsi" w:cs="Arial"/>
          <w:b/>
          <w:bCs/>
          <w:sz w:val="20"/>
          <w:lang w:val="sk-SK"/>
        </w:rPr>
        <w:t xml:space="preserve">  je </w:t>
      </w:r>
      <w:r w:rsidR="00210CD7" w:rsidRPr="00B7050F">
        <w:rPr>
          <w:rFonts w:asciiTheme="minorHAnsi" w:hAnsiTheme="minorHAnsi" w:cs="Arial"/>
          <w:bCs/>
          <w:sz w:val="20"/>
          <w:lang w:val="sk-SK"/>
        </w:rPr>
        <w:t>voči</w:t>
      </w:r>
      <w:r w:rsidR="00210CD7" w:rsidRPr="00B7050F">
        <w:rPr>
          <w:rFonts w:asciiTheme="minorHAnsi" w:hAnsiTheme="minorHAnsi" w:cs="Arial"/>
          <w:sz w:val="20"/>
          <w:lang w:val="sk-SK"/>
        </w:rPr>
        <w:t> </w:t>
      </w:r>
      <w:r w:rsidR="00372ADA" w:rsidRPr="00B7050F">
        <w:rPr>
          <w:rFonts w:asciiTheme="minorHAnsi" w:hAnsiTheme="minorHAnsi" w:cs="Arial"/>
          <w:sz w:val="20"/>
          <w:lang w:val="sk-SK"/>
        </w:rPr>
        <w:t>niektorým z podnikov</w:t>
      </w:r>
      <w:r w:rsidR="00210CD7" w:rsidRPr="00B7050F">
        <w:rPr>
          <w:rFonts w:asciiTheme="minorHAnsi" w:hAnsiTheme="minorHAnsi" w:cs="Arial"/>
          <w:sz w:val="20"/>
          <w:lang w:val="sk-SK"/>
        </w:rPr>
        <w:t>, ktoré s ním tvoria jediný podnik</w:t>
      </w:r>
      <w:r w:rsidR="00F519CD" w:rsidRPr="00B7050F">
        <w:rPr>
          <w:rFonts w:asciiTheme="minorHAnsi" w:hAnsiTheme="minorHAnsi" w:cs="Arial"/>
          <w:sz w:val="20"/>
          <w:lang w:val="sk-SK"/>
        </w:rPr>
        <w:t>,</w:t>
      </w:r>
      <w:r w:rsidR="00210CD7" w:rsidRPr="00B7050F">
        <w:rPr>
          <w:rFonts w:asciiTheme="minorHAnsi" w:hAnsiTheme="minorHAnsi" w:cs="Arial"/>
          <w:sz w:val="20"/>
          <w:lang w:val="sk-SK"/>
        </w:rPr>
        <w:t xml:space="preserve"> </w:t>
      </w:r>
      <w:r w:rsidR="00210CD7" w:rsidRPr="00B7050F">
        <w:rPr>
          <w:rFonts w:asciiTheme="minorHAnsi" w:hAnsiTheme="minorHAnsi" w:cs="Arial"/>
          <w:bCs/>
          <w:sz w:val="20"/>
          <w:lang w:val="sk-SK"/>
        </w:rPr>
        <w:t>nárokované vrátenie pomoci</w:t>
      </w:r>
      <w:r w:rsidR="00210CD7" w:rsidRPr="00B7050F">
        <w:rPr>
          <w:rFonts w:asciiTheme="minorHAnsi" w:hAnsiTheme="minorHAnsi" w:cs="Arial"/>
          <w:sz w:val="20"/>
          <w:lang w:val="sk-SK"/>
        </w:rPr>
        <w:t xml:space="preserve"> na  základe predchádzajúceho rozhodnutia Komisie, ktorým bola poskytnutá pomoc označená za nezákonnú a nezlučiteľnú s vnútorným trhom</w:t>
      </w:r>
      <w:r w:rsidR="00210CD7" w:rsidRPr="00B7050F">
        <w:rPr>
          <w:rFonts w:asciiTheme="minorHAnsi" w:hAnsiTheme="minorHAnsi" w:cs="Arial"/>
          <w:bCs/>
          <w:sz w:val="20"/>
          <w:lang w:val="sk-SK"/>
        </w:rPr>
        <w:t>.</w:t>
      </w:r>
    </w:p>
    <w:p w14:paraId="430C05B1" w14:textId="77777777" w:rsidR="002670F9" w:rsidRPr="00B7050F" w:rsidRDefault="002670F9" w:rsidP="00F133A5">
      <w:pPr>
        <w:autoSpaceDE w:val="0"/>
        <w:autoSpaceDN w:val="0"/>
        <w:adjustRightInd w:val="0"/>
        <w:jc w:val="left"/>
        <w:rPr>
          <w:rFonts w:asciiTheme="minorHAnsi" w:hAnsiTheme="minorHAnsi" w:cs="Arial"/>
          <w:bCs/>
          <w:sz w:val="20"/>
          <w:lang w:val="sk-SK"/>
        </w:rPr>
      </w:pPr>
    </w:p>
    <w:p w14:paraId="5A07A5DF" w14:textId="77777777" w:rsidR="00606B4D" w:rsidRPr="00B7050F" w:rsidRDefault="00606B4D" w:rsidP="00606B4D">
      <w:pPr>
        <w:autoSpaceDE w:val="0"/>
        <w:autoSpaceDN w:val="0"/>
        <w:adjustRightInd w:val="0"/>
        <w:jc w:val="left"/>
        <w:rPr>
          <w:rFonts w:asciiTheme="minorHAnsi" w:hAnsiTheme="minorHAnsi" w:cs="Arial"/>
          <w:bCs/>
          <w:sz w:val="20"/>
          <w:lang w:val="sk-SK"/>
        </w:rPr>
      </w:pPr>
    </w:p>
    <w:p w14:paraId="38E09402" w14:textId="7CB1D80D" w:rsidR="004842A3" w:rsidRPr="00B7050F" w:rsidRDefault="004842A3" w:rsidP="004842A3">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 xml:space="preserve">Žiadateľ vyhlasuje, </w:t>
      </w:r>
      <w:r w:rsidR="00122A45" w:rsidRPr="00B7050F">
        <w:rPr>
          <w:rFonts w:asciiTheme="minorHAnsi" w:hAnsiTheme="minorHAnsi" w:cs="Arial"/>
          <w:sz w:val="20"/>
          <w:lang w:val="sk-SK"/>
        </w:rPr>
        <w:t>že</w:t>
      </w:r>
      <w:r w:rsidR="00210CD7" w:rsidRPr="00B7050F">
        <w:rPr>
          <w:rFonts w:asciiTheme="minorHAnsi" w:hAnsiTheme="minorHAnsi" w:cs="Arial"/>
          <w:sz w:val="20"/>
          <w:lang w:val="sk-SK"/>
        </w:rPr>
        <w:t>:</w:t>
      </w:r>
      <w:r w:rsidR="001A1345" w:rsidRPr="00B7050F">
        <w:rPr>
          <w:rStyle w:val="Odkaznapoznmkupodiarou"/>
          <w:rFonts w:asciiTheme="minorHAnsi" w:hAnsiTheme="minorHAnsi" w:cs="Arial"/>
          <w:sz w:val="20"/>
          <w:lang w:val="sk-SK"/>
        </w:rPr>
        <w:footnoteReference w:id="12"/>
      </w:r>
    </w:p>
    <w:p w14:paraId="1A9ADDC1" w14:textId="77777777" w:rsidR="004842A3" w:rsidRPr="00B7050F" w:rsidRDefault="004842A3" w:rsidP="004842A3">
      <w:pPr>
        <w:rPr>
          <w:rFonts w:asciiTheme="minorHAnsi" w:hAnsiTheme="minorHAnsi"/>
          <w:b/>
          <w:sz w:val="20"/>
          <w:lang w:val="sk-SK"/>
        </w:rPr>
      </w:pPr>
    </w:p>
    <w:p w14:paraId="423A0476" w14:textId="38880120" w:rsidR="004842A3" w:rsidRPr="00B7050F" w:rsidRDefault="00210CD7" w:rsidP="004842A3">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rybolovu a akvakultúry</w:t>
      </w:r>
      <w:r w:rsidR="004624E7" w:rsidRPr="00B7050F">
        <w:rPr>
          <w:rStyle w:val="Odkaznapoznmkupodiarou"/>
          <w:rFonts w:asciiTheme="minorHAnsi" w:hAnsiTheme="minorHAnsi" w:cs="Arial"/>
          <w:sz w:val="20"/>
          <w:lang w:val="sk-SK"/>
        </w:rPr>
        <w:footnoteReference w:id="13"/>
      </w:r>
      <w:r w:rsidR="004842A3" w:rsidRPr="00B7050F">
        <w:rPr>
          <w:rFonts w:asciiTheme="minorHAnsi" w:hAnsiTheme="minorHAnsi" w:cs="Arial"/>
          <w:sz w:val="20"/>
          <w:lang w:val="sk-SK"/>
        </w:rPr>
        <w:t xml:space="preserve">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w:t>
      </w:r>
      <w:r w:rsidR="00372ADA" w:rsidRPr="00B7050F">
        <w:rPr>
          <w:rFonts w:asciiTheme="minorHAnsi" w:hAnsiTheme="minorHAnsi" w:cs="Arial"/>
          <w:sz w:val="20"/>
          <w:lang w:val="sk-SK"/>
        </w:rPr>
        <w:t xml:space="preserve"> v súvislosti s touto činnosťou;</w:t>
      </w:r>
    </w:p>
    <w:p w14:paraId="46CA0A6B" w14:textId="77777777" w:rsidR="004842A3" w:rsidRPr="00B7050F" w:rsidRDefault="004842A3" w:rsidP="004842A3">
      <w:pPr>
        <w:ind w:left="426" w:hanging="426"/>
        <w:rPr>
          <w:rFonts w:asciiTheme="minorHAnsi" w:hAnsiTheme="minorHAnsi" w:cs="Arial"/>
          <w:sz w:val="20"/>
          <w:lang w:val="sk-SK"/>
        </w:rPr>
      </w:pPr>
    </w:p>
    <w:p w14:paraId="4FFE85C2" w14:textId="176379BC"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oblasti prvovýroby poľnohospodárskych výrobkov</w:t>
      </w:r>
      <w:r w:rsidR="004624E7" w:rsidRPr="00B7050F">
        <w:rPr>
          <w:rStyle w:val="Odkaznapoznmkupodiarou"/>
          <w:rFonts w:asciiTheme="minorHAnsi" w:hAnsiTheme="minorHAnsi" w:cs="Arial"/>
          <w:sz w:val="20"/>
          <w:lang w:val="sk-SK"/>
        </w:rPr>
        <w:footnoteReference w:id="14"/>
      </w:r>
      <w:r w:rsidR="004842A3" w:rsidRPr="00B7050F">
        <w:rPr>
          <w:rFonts w:asciiTheme="minorHAnsi" w:hAnsiTheme="minorHAnsi" w:cs="Arial"/>
          <w:sz w:val="20"/>
          <w:lang w:val="sk-SK"/>
        </w:rPr>
        <w:t xml:space="preserve">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w:t>
      </w:r>
      <w:r w:rsidR="00372ADA" w:rsidRPr="00B7050F">
        <w:rPr>
          <w:rFonts w:asciiTheme="minorHAnsi" w:hAnsiTheme="minorHAnsi" w:cs="Arial"/>
          <w:sz w:val="20"/>
          <w:lang w:val="sk-SK"/>
        </w:rPr>
        <w:t>;</w:t>
      </w:r>
    </w:p>
    <w:p w14:paraId="725E49FA" w14:textId="77777777" w:rsidR="004842A3" w:rsidRPr="00B7050F" w:rsidRDefault="004842A3" w:rsidP="004842A3">
      <w:pPr>
        <w:ind w:left="426" w:hanging="426"/>
        <w:rPr>
          <w:rFonts w:asciiTheme="minorHAnsi" w:hAnsiTheme="minorHAnsi" w:cs="Arial"/>
          <w:sz w:val="20"/>
          <w:lang w:val="sk-SK"/>
        </w:rPr>
      </w:pPr>
    </w:p>
    <w:p w14:paraId="2648E83E" w14:textId="221318FF"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spracovania a marketingu poľnohospodárskych výrobkov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 Výška pomoci </w:t>
      </w:r>
      <w:r w:rsidR="004842A3" w:rsidRPr="00B7050F">
        <w:rPr>
          <w:rFonts w:asciiTheme="minorHAnsi" w:hAnsiTheme="minorHAnsi" w:cs="Arial"/>
          <w:b/>
          <w:sz w:val="20"/>
          <w:lang w:val="sk-SK"/>
        </w:rPr>
        <w:t>je/nie je</w:t>
      </w:r>
      <w:r w:rsidR="004842A3" w:rsidRPr="00B7050F">
        <w:rPr>
          <w:rFonts w:asciiTheme="minorHAnsi" w:hAnsiTheme="minorHAnsi" w:cs="Arial"/>
          <w:sz w:val="20"/>
          <w:lang w:val="sk-SK"/>
        </w:rPr>
        <w:t xml:space="preserve"> stanovená na základe ceny alebo množstva takýchto výrobkov kúpených od prvovýrobcov alebo výrobkov umiestnený</w:t>
      </w:r>
      <w:r w:rsidR="00372ADA" w:rsidRPr="00B7050F">
        <w:rPr>
          <w:rFonts w:asciiTheme="minorHAnsi" w:hAnsiTheme="minorHAnsi" w:cs="Arial"/>
          <w:sz w:val="20"/>
          <w:lang w:val="sk-SK"/>
        </w:rPr>
        <w:t>ch na trhu príslušnými podnikmi;</w:t>
      </w:r>
    </w:p>
    <w:p w14:paraId="56026611" w14:textId="77777777" w:rsidR="004842A3" w:rsidRPr="00B7050F" w:rsidRDefault="004842A3" w:rsidP="004842A3">
      <w:pPr>
        <w:ind w:left="426" w:hanging="426"/>
        <w:rPr>
          <w:rFonts w:asciiTheme="minorHAnsi" w:hAnsiTheme="minorHAnsi" w:cs="Arial"/>
          <w:sz w:val="20"/>
          <w:lang w:val="sk-SK"/>
        </w:rPr>
      </w:pPr>
    </w:p>
    <w:p w14:paraId="35128852" w14:textId="4E7D7323"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lastRenderedPageBreak/>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spracovania a marketingu poľnohospodárskych výrobkov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 Pomoc </w:t>
      </w:r>
      <w:r w:rsidR="003962DC" w:rsidRPr="00B7050F">
        <w:rPr>
          <w:rFonts w:asciiTheme="minorHAnsi" w:hAnsiTheme="minorHAnsi" w:cs="Arial"/>
          <w:b/>
          <w:sz w:val="20"/>
          <w:lang w:val="sk-SK"/>
        </w:rPr>
        <w:t>je/</w:t>
      </w:r>
      <w:r w:rsidR="004842A3" w:rsidRPr="00B7050F">
        <w:rPr>
          <w:rFonts w:asciiTheme="minorHAnsi" w:hAnsiTheme="minorHAnsi" w:cs="Arial"/>
          <w:b/>
          <w:sz w:val="20"/>
          <w:lang w:val="sk-SK"/>
        </w:rPr>
        <w:t>nie je</w:t>
      </w:r>
      <w:r w:rsidR="004842A3" w:rsidRPr="00B7050F">
        <w:rPr>
          <w:rFonts w:asciiTheme="minorHAnsi" w:hAnsiTheme="minorHAnsi" w:cs="Arial"/>
          <w:sz w:val="20"/>
          <w:lang w:val="sk-SK"/>
        </w:rPr>
        <w:t xml:space="preserve"> podmienená tým, že bude čiastočne ale</w:t>
      </w:r>
      <w:r w:rsidR="00372ADA" w:rsidRPr="00B7050F">
        <w:rPr>
          <w:rFonts w:asciiTheme="minorHAnsi" w:hAnsiTheme="minorHAnsi" w:cs="Arial"/>
          <w:sz w:val="20"/>
          <w:lang w:val="sk-SK"/>
        </w:rPr>
        <w:t>bo úplne postúpená prvovýrobcom;</w:t>
      </w:r>
    </w:p>
    <w:p w14:paraId="23048C14" w14:textId="77777777" w:rsidR="004842A3" w:rsidRPr="00B7050F" w:rsidRDefault="004842A3" w:rsidP="004842A3">
      <w:pPr>
        <w:ind w:left="426" w:hanging="426"/>
        <w:rPr>
          <w:rFonts w:asciiTheme="minorHAnsi" w:hAnsiTheme="minorHAnsi" w:cs="Arial"/>
          <w:sz w:val="20"/>
          <w:lang w:val="sk-SK"/>
        </w:rPr>
      </w:pPr>
    </w:p>
    <w:p w14:paraId="007EB063" w14:textId="2A9168EF"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sz w:val="20"/>
          <w:lang w:val="sk-SK"/>
        </w:rPr>
        <w:t>p</w:t>
      </w:r>
      <w:r w:rsidR="004842A3" w:rsidRPr="00B7050F">
        <w:rPr>
          <w:rFonts w:asciiTheme="minorHAnsi" w:hAnsiTheme="minorHAnsi" w:cs="Arial"/>
          <w:sz w:val="20"/>
          <w:lang w:val="sk-SK"/>
        </w:rPr>
        <w:t xml:space="preserve">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na činnosti súvisiace s vývozom do tretích krajín alebo čl</w:t>
      </w:r>
      <w:r w:rsidR="00346CF7" w:rsidRPr="00B7050F">
        <w:rPr>
          <w:rFonts w:asciiTheme="minorHAnsi" w:hAnsiTheme="minorHAnsi" w:cs="Arial"/>
          <w:sz w:val="20"/>
          <w:lang w:val="sk-SK"/>
        </w:rPr>
        <w:t>enských štátov, konkrétne pomoc</w:t>
      </w:r>
      <w:r w:rsidR="004842A3" w:rsidRPr="00B7050F">
        <w:rPr>
          <w:rFonts w:asciiTheme="minorHAnsi" w:hAnsiTheme="minorHAnsi" w:cs="Arial"/>
          <w:sz w:val="20"/>
          <w:lang w:val="sk-SK"/>
        </w:rPr>
        <w:t xml:space="preserve"> priamo súvisiac</w:t>
      </w:r>
      <w:r w:rsidR="0086077B" w:rsidRPr="00B7050F">
        <w:rPr>
          <w:rFonts w:asciiTheme="minorHAnsi" w:hAnsiTheme="minorHAnsi" w:cs="Arial"/>
          <w:sz w:val="20"/>
          <w:lang w:val="sk-SK"/>
        </w:rPr>
        <w:t>a</w:t>
      </w:r>
      <w:r w:rsidR="004842A3" w:rsidRPr="00B7050F">
        <w:rPr>
          <w:rFonts w:asciiTheme="minorHAnsi" w:hAnsiTheme="minorHAnsi" w:cs="Arial"/>
          <w:sz w:val="20"/>
          <w:lang w:val="sk-SK"/>
        </w:rPr>
        <w:t xml:space="preserve"> s vyvážanými množstvami, na zriadenie a prevádzkovanie distribučnej siete alebo inými bežnými výdavkami s</w:t>
      </w:r>
      <w:r w:rsidR="00372ADA" w:rsidRPr="00B7050F">
        <w:rPr>
          <w:rFonts w:asciiTheme="minorHAnsi" w:hAnsiTheme="minorHAnsi" w:cs="Arial"/>
          <w:sz w:val="20"/>
          <w:lang w:val="sk-SK"/>
        </w:rPr>
        <w:t>úvisiacimi s vývoznou činnosťou;</w:t>
      </w:r>
    </w:p>
    <w:p w14:paraId="174186A1" w14:textId="77777777" w:rsidR="004842A3" w:rsidRPr="00B7050F" w:rsidRDefault="004842A3" w:rsidP="004842A3">
      <w:pPr>
        <w:ind w:left="426" w:hanging="426"/>
        <w:rPr>
          <w:rFonts w:asciiTheme="minorHAnsi" w:hAnsiTheme="minorHAnsi" w:cs="Arial"/>
          <w:sz w:val="20"/>
          <w:lang w:val="sk-SK"/>
        </w:rPr>
      </w:pPr>
    </w:p>
    <w:p w14:paraId="47D69EF6" w14:textId="1039D581"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sz w:val="20"/>
          <w:lang w:val="sk-SK"/>
        </w:rPr>
        <w:t>p</w:t>
      </w:r>
      <w:r w:rsidR="004842A3" w:rsidRPr="00B7050F">
        <w:rPr>
          <w:rFonts w:asciiTheme="minorHAnsi" w:hAnsiTheme="minorHAnsi" w:cs="Arial"/>
          <w:sz w:val="20"/>
          <w:lang w:val="sk-SK"/>
        </w:rPr>
        <w:t xml:space="preserve">omoc </w:t>
      </w:r>
      <w:r w:rsidR="004842A3" w:rsidRPr="00B7050F">
        <w:rPr>
          <w:rFonts w:asciiTheme="minorHAnsi" w:hAnsiTheme="minorHAnsi" w:cs="Arial"/>
          <w:b/>
          <w:sz w:val="20"/>
          <w:lang w:val="sk-SK"/>
        </w:rPr>
        <w:t>je/nie</w:t>
      </w:r>
      <w:r w:rsidR="004842A3" w:rsidRPr="00B7050F">
        <w:rPr>
          <w:rFonts w:asciiTheme="minorHAnsi" w:hAnsiTheme="minorHAnsi" w:cs="Arial"/>
          <w:sz w:val="20"/>
          <w:lang w:val="sk-SK"/>
        </w:rPr>
        <w:t xml:space="preserve"> </w:t>
      </w:r>
      <w:r w:rsidR="004842A3" w:rsidRPr="00B7050F">
        <w:rPr>
          <w:rFonts w:asciiTheme="minorHAnsi" w:hAnsiTheme="minorHAnsi" w:cs="Arial"/>
          <w:b/>
          <w:sz w:val="20"/>
          <w:lang w:val="sk-SK"/>
        </w:rPr>
        <w:t>je</w:t>
      </w:r>
      <w:r w:rsidR="004842A3" w:rsidRPr="00B7050F">
        <w:rPr>
          <w:rFonts w:asciiTheme="minorHAnsi" w:hAnsiTheme="minorHAnsi" w:cs="Arial"/>
          <w:sz w:val="20"/>
          <w:lang w:val="sk-SK"/>
        </w:rPr>
        <w:t xml:space="preserve"> podmienená uprednostňovaním používania</w:t>
      </w:r>
      <w:r w:rsidR="00372ADA" w:rsidRPr="00B7050F">
        <w:rPr>
          <w:rFonts w:asciiTheme="minorHAnsi" w:hAnsiTheme="minorHAnsi" w:cs="Arial"/>
          <w:sz w:val="20"/>
          <w:lang w:val="sk-SK"/>
        </w:rPr>
        <w:t xml:space="preserve"> domáceho tovaru pred dovážaným;</w:t>
      </w:r>
    </w:p>
    <w:p w14:paraId="0F9D2BDC" w14:textId="77777777" w:rsidR="004842A3" w:rsidRPr="00B7050F" w:rsidRDefault="004842A3" w:rsidP="004842A3">
      <w:pPr>
        <w:ind w:left="426" w:hanging="426"/>
        <w:rPr>
          <w:rFonts w:asciiTheme="minorHAnsi" w:hAnsiTheme="minorHAnsi" w:cs="Arial"/>
          <w:sz w:val="20"/>
          <w:lang w:val="sk-SK"/>
        </w:rPr>
      </w:pPr>
    </w:p>
    <w:p w14:paraId="10E44DA6" w14:textId="0A5C0261" w:rsidR="00210CD7" w:rsidRPr="00B7050F" w:rsidRDefault="00210CD7" w:rsidP="004842A3">
      <w:pPr>
        <w:ind w:left="426" w:hanging="426"/>
        <w:rPr>
          <w:rFonts w:asciiTheme="minorHAnsi" w:hAnsiTheme="minorHAnsi" w:cs="Arial"/>
          <w:sz w:val="20"/>
          <w:lang w:val="sk-SK"/>
        </w:rPr>
      </w:pPr>
      <w:r w:rsidRPr="00B7050F">
        <w:rPr>
          <w:rFonts w:asciiTheme="minorHAnsi" w:hAnsiTheme="minorHAnsi" w:cs="Arial"/>
          <w:sz w:val="20"/>
          <w:lang w:val="sk-SK"/>
        </w:rPr>
        <w:t>V prípade, ak žiadateľ pôsobí v niektorom z odvetví uvedených v písm. a) až d), vyhlasuje, že:</w:t>
      </w:r>
    </w:p>
    <w:p w14:paraId="625FA579" w14:textId="77777777" w:rsidR="00210CD7" w:rsidRPr="00B7050F" w:rsidRDefault="00210CD7" w:rsidP="004842A3">
      <w:pPr>
        <w:ind w:left="426" w:hanging="426"/>
        <w:rPr>
          <w:rFonts w:asciiTheme="minorHAnsi" w:hAnsiTheme="minorHAnsi" w:cs="Arial"/>
          <w:sz w:val="20"/>
          <w:lang w:val="sk-SK"/>
        </w:rPr>
      </w:pPr>
    </w:p>
    <w:p w14:paraId="280F42EC" w14:textId="40414F41" w:rsidR="00210CD7" w:rsidRPr="00B7050F" w:rsidRDefault="008C2B8B" w:rsidP="00210CD7">
      <w:pPr>
        <w:autoSpaceDE w:val="0"/>
        <w:autoSpaceDN w:val="0"/>
        <w:adjustRightInd w:val="0"/>
        <w:jc w:val="left"/>
        <w:rPr>
          <w:rFonts w:asciiTheme="minorHAnsi" w:hAnsiTheme="minorHAnsi" w:cs="Arial"/>
          <w:bCs/>
          <w:sz w:val="20"/>
          <w:lang w:val="sk-SK"/>
        </w:rPr>
      </w:pPr>
      <w:sdt>
        <w:sdtPr>
          <w:rPr>
            <w:rStyle w:val="tl1"/>
          </w:rPr>
          <w:id w:val="-380250088"/>
          <w:lock w:val="sdtLocked"/>
          <w15:appearance w15:val="hidden"/>
          <w14:checkbox>
            <w14:checked w14:val="0"/>
            <w14:checkedState w14:val="2612" w14:font="MS Gothic"/>
            <w14:uncheckedState w14:val="2610" w14:font="MS Gothic"/>
          </w14:checkbox>
        </w:sdtPr>
        <w:sdtEndPr>
          <w:rPr>
            <w:rStyle w:val="tl1"/>
          </w:rPr>
        </w:sdtEndPr>
        <w:sdtContent>
          <w:r w:rsidR="00446CC8" w:rsidRPr="00341A51">
            <w:rPr>
              <w:rStyle w:val="tl1"/>
              <w:rFonts w:eastAsia="MS Gothic" w:hint="eastAsia"/>
            </w:rPr>
            <w:t>☐</w:t>
          </w:r>
        </w:sdtContent>
      </w:sdt>
      <w:r w:rsidR="00210CD7" w:rsidRPr="00B7050F">
        <w:rPr>
          <w:rFonts w:asciiTheme="minorHAnsi" w:hAnsiTheme="minorHAnsi" w:cs="Arial"/>
          <w:b/>
          <w:bCs/>
          <w:sz w:val="20"/>
          <w:lang w:val="sk-SK"/>
        </w:rPr>
        <w:t xml:space="preserve">  má </w:t>
      </w:r>
      <w:r w:rsidR="00210CD7" w:rsidRPr="00B7050F">
        <w:rPr>
          <w:rFonts w:asciiTheme="minorHAnsi" w:hAnsiTheme="minorHAnsi" w:cs="Arial"/>
          <w:bCs/>
          <w:sz w:val="20"/>
          <w:lang w:val="sk-SK"/>
        </w:rPr>
        <w:t>zabezpečené oddelené sledovanie činností / náklad</w:t>
      </w:r>
      <w:r w:rsidR="00290616" w:rsidRPr="00B7050F">
        <w:rPr>
          <w:rFonts w:asciiTheme="minorHAnsi" w:hAnsiTheme="minorHAnsi" w:cs="Arial"/>
          <w:bCs/>
          <w:sz w:val="20"/>
          <w:lang w:val="sk-SK"/>
        </w:rPr>
        <w:t>ov (napr. analytická evidencia),</w:t>
      </w:r>
    </w:p>
    <w:p w14:paraId="49F067C3" w14:textId="5F4E76D6" w:rsidR="00210CD7" w:rsidRPr="00B7050F" w:rsidRDefault="008C2B8B" w:rsidP="00210CD7">
      <w:pPr>
        <w:autoSpaceDE w:val="0"/>
        <w:autoSpaceDN w:val="0"/>
        <w:adjustRightInd w:val="0"/>
        <w:jc w:val="left"/>
        <w:rPr>
          <w:rFonts w:asciiTheme="minorHAnsi" w:hAnsiTheme="minorHAnsi" w:cs="Arial"/>
          <w:bCs/>
          <w:sz w:val="20"/>
          <w:lang w:val="sk-SK"/>
        </w:rPr>
      </w:pPr>
      <w:sdt>
        <w:sdtPr>
          <w:rPr>
            <w:rStyle w:val="tl1"/>
          </w:rPr>
          <w:id w:val="2102996178"/>
          <w:lock w:val="sdtLocked"/>
          <w15:appearance w15:val="hidden"/>
          <w14:checkbox>
            <w14:checked w14:val="0"/>
            <w14:checkedState w14:val="2612" w14:font="MS Gothic"/>
            <w14:uncheckedState w14:val="2610" w14:font="MS Gothic"/>
          </w14:checkbox>
        </w:sdtPr>
        <w:sdtEndPr>
          <w:rPr>
            <w:rStyle w:val="tl1"/>
          </w:rPr>
        </w:sdtEndPr>
        <w:sdtContent>
          <w:r w:rsidR="00446CC8" w:rsidRPr="00341A51">
            <w:rPr>
              <w:rStyle w:val="tl1"/>
              <w:rFonts w:eastAsia="MS Gothic" w:hint="eastAsia"/>
            </w:rPr>
            <w:t>☐</w:t>
          </w:r>
        </w:sdtContent>
      </w:sdt>
      <w:r w:rsidR="00210CD7" w:rsidRPr="00B7050F">
        <w:rPr>
          <w:rFonts w:asciiTheme="minorHAnsi" w:hAnsiTheme="minorHAnsi" w:cs="Arial"/>
          <w:b/>
          <w:bCs/>
          <w:sz w:val="20"/>
          <w:lang w:val="sk-SK"/>
        </w:rPr>
        <w:t xml:space="preserve">  nemá </w:t>
      </w:r>
      <w:r w:rsidR="00210CD7" w:rsidRPr="00B7050F">
        <w:rPr>
          <w:rFonts w:asciiTheme="minorHAnsi" w:hAnsiTheme="minorHAnsi" w:cs="Arial"/>
          <w:bCs/>
          <w:sz w:val="20"/>
          <w:lang w:val="sk-SK"/>
        </w:rPr>
        <w:t>zabezpečené oddelené sledovanie činností / nákladov (napr. analytická evidencia).</w:t>
      </w:r>
    </w:p>
    <w:p w14:paraId="6C8714A6" w14:textId="79ABABF2" w:rsidR="00210CD7" w:rsidRPr="00B7050F" w:rsidRDefault="00210CD7" w:rsidP="00210CD7">
      <w:pPr>
        <w:rPr>
          <w:rFonts w:asciiTheme="minorHAnsi" w:hAnsiTheme="minorHAnsi" w:cs="Arial"/>
          <w:bCs/>
          <w:sz w:val="20"/>
          <w:lang w:val="sk-SK"/>
        </w:rPr>
      </w:pPr>
    </w:p>
    <w:p w14:paraId="2618FF84" w14:textId="77777777" w:rsidR="00210CD7" w:rsidRPr="00B7050F" w:rsidRDefault="00210CD7" w:rsidP="004842A3">
      <w:pPr>
        <w:ind w:left="426" w:hanging="426"/>
        <w:rPr>
          <w:rFonts w:asciiTheme="minorHAnsi" w:hAnsiTheme="minorHAnsi" w:cs="Arial"/>
          <w:sz w:val="20"/>
          <w:lang w:val="sk-SK"/>
        </w:rPr>
      </w:pPr>
    </w:p>
    <w:p w14:paraId="6AB235C8" w14:textId="766A33ED" w:rsidR="003E1D91" w:rsidRPr="00B7050F" w:rsidDel="00443D2E" w:rsidRDefault="00E14BE9" w:rsidP="001A041D">
      <w:pPr>
        <w:pStyle w:val="Odsekzoznamu"/>
        <w:numPr>
          <w:ilvl w:val="0"/>
          <w:numId w:val="3"/>
        </w:numPr>
        <w:autoSpaceDE w:val="0"/>
        <w:autoSpaceDN w:val="0"/>
        <w:adjustRightInd w:val="0"/>
        <w:ind w:left="426"/>
        <w:jc w:val="left"/>
        <w:rPr>
          <w:del w:id="50" w:author="Jana Vacíková" w:date="2024-12-18T10:49:00Z"/>
          <w:rFonts w:asciiTheme="minorHAnsi" w:hAnsiTheme="minorHAnsi" w:cs="Arial"/>
          <w:bCs/>
          <w:sz w:val="20"/>
          <w:lang w:val="sk-SK"/>
        </w:rPr>
      </w:pPr>
      <w:del w:id="51" w:author="Jana Vacíková" w:date="2024-12-18T10:49:00Z">
        <w:r w:rsidRPr="00B7050F" w:rsidDel="00443D2E">
          <w:rPr>
            <w:rFonts w:asciiTheme="minorHAnsi" w:hAnsiTheme="minorHAnsi" w:cs="Arial"/>
            <w:bCs/>
            <w:sz w:val="20"/>
            <w:lang w:val="sk-SK"/>
          </w:rPr>
          <w:delText>Žiadateľ vyhlasuje, že:</w:delText>
        </w:r>
      </w:del>
    </w:p>
    <w:p w14:paraId="76B125A3" w14:textId="77777777" w:rsidR="00E14BE9" w:rsidRPr="00B7050F" w:rsidRDefault="00E14BE9" w:rsidP="00E14BE9">
      <w:pPr>
        <w:pStyle w:val="Odsekzoznamu"/>
        <w:autoSpaceDE w:val="0"/>
        <w:autoSpaceDN w:val="0"/>
        <w:adjustRightInd w:val="0"/>
        <w:ind w:left="928"/>
        <w:jc w:val="left"/>
        <w:rPr>
          <w:rFonts w:asciiTheme="minorHAnsi" w:hAnsiTheme="minorHAnsi" w:cs="Arial"/>
          <w:bCs/>
          <w:sz w:val="20"/>
          <w:lang w:val="sk-SK"/>
        </w:rPr>
      </w:pPr>
    </w:p>
    <w:p w14:paraId="2BFED1C5" w14:textId="5AFE19DB" w:rsidR="00F519CD" w:rsidRPr="00B7050F" w:rsidRDefault="008C2B8B" w:rsidP="00F519CD">
      <w:pPr>
        <w:autoSpaceDE w:val="0"/>
        <w:autoSpaceDN w:val="0"/>
        <w:adjustRightInd w:val="0"/>
        <w:jc w:val="left"/>
        <w:rPr>
          <w:rFonts w:asciiTheme="minorHAnsi" w:hAnsiTheme="minorHAnsi" w:cs="Arial"/>
          <w:bCs/>
          <w:sz w:val="20"/>
          <w:lang w:val="sk-SK"/>
        </w:rPr>
      </w:pPr>
      <w:sdt>
        <w:sdtPr>
          <w:rPr>
            <w:rStyle w:val="tl1"/>
          </w:rPr>
          <w:id w:val="-302771810"/>
          <w:lock w:val="sdtLocked"/>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Cs/>
          <w:sz w:val="20"/>
          <w:lang w:val="sk-SK"/>
        </w:rPr>
        <w:t xml:space="preserve">  </w:t>
      </w:r>
      <w:del w:id="52" w:author="Jana Vacíková" w:date="2024-12-18T10:49:00Z">
        <w:r w:rsidR="00F519CD" w:rsidRPr="00B7050F" w:rsidDel="00443D2E">
          <w:rPr>
            <w:rFonts w:asciiTheme="minorHAnsi" w:hAnsiTheme="minorHAnsi" w:cs="Arial"/>
            <w:b/>
            <w:bCs/>
            <w:sz w:val="20"/>
            <w:lang w:val="sk-SK"/>
          </w:rPr>
          <w:delText>nevykonáva</w:delText>
        </w:r>
        <w:r w:rsidR="00F519CD" w:rsidRPr="00B7050F" w:rsidDel="00443D2E">
          <w:rPr>
            <w:rFonts w:asciiTheme="minorHAnsi" w:hAnsiTheme="minorHAnsi" w:cs="Arial"/>
            <w:bCs/>
            <w:sz w:val="20"/>
            <w:lang w:val="sk-SK"/>
          </w:rPr>
          <w:delText xml:space="preserve"> cestnú nákladnú dopravu v prenájme alebo za úhradu.</w:delText>
        </w:r>
      </w:del>
    </w:p>
    <w:p w14:paraId="69C243A3" w14:textId="77777777" w:rsidR="00F519CD" w:rsidRPr="00B7050F" w:rsidRDefault="00F519CD" w:rsidP="00F519CD">
      <w:pPr>
        <w:autoSpaceDE w:val="0"/>
        <w:autoSpaceDN w:val="0"/>
        <w:adjustRightInd w:val="0"/>
        <w:jc w:val="left"/>
        <w:rPr>
          <w:rFonts w:asciiTheme="minorHAnsi" w:hAnsiTheme="minorHAnsi" w:cs="Arial"/>
          <w:bCs/>
          <w:sz w:val="20"/>
          <w:lang w:val="sk-SK"/>
        </w:rPr>
      </w:pPr>
    </w:p>
    <w:p w14:paraId="5CA9B295" w14:textId="554258DC" w:rsidR="00F519CD" w:rsidRPr="00B7050F" w:rsidRDefault="008C2B8B" w:rsidP="00F519CD">
      <w:pPr>
        <w:autoSpaceDE w:val="0"/>
        <w:autoSpaceDN w:val="0"/>
        <w:adjustRightInd w:val="0"/>
        <w:ind w:left="426" w:hanging="426"/>
        <w:jc w:val="left"/>
        <w:rPr>
          <w:rFonts w:asciiTheme="minorHAnsi" w:hAnsiTheme="minorHAnsi" w:cs="Arial"/>
          <w:bCs/>
          <w:sz w:val="20"/>
          <w:lang w:val="sk-SK"/>
        </w:rPr>
      </w:pPr>
      <w:sdt>
        <w:sdtPr>
          <w:rPr>
            <w:rStyle w:val="tl1"/>
          </w:rPr>
          <w:id w:val="-112292665"/>
          <w:lock w:val="sdtLocked"/>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
          <w:bCs/>
          <w:sz w:val="20"/>
          <w:lang w:val="sk-SK"/>
        </w:rPr>
        <w:t xml:space="preserve">  </w:t>
      </w:r>
      <w:del w:id="53" w:author="Jana Vacíková" w:date="2024-12-18T10:49:00Z">
        <w:r w:rsidR="00F519CD" w:rsidRPr="00B7050F" w:rsidDel="00443D2E">
          <w:rPr>
            <w:rFonts w:asciiTheme="minorHAnsi" w:hAnsiTheme="minorHAnsi" w:cs="Arial"/>
            <w:b/>
            <w:bCs/>
            <w:sz w:val="20"/>
            <w:lang w:val="sk-SK"/>
          </w:rPr>
          <w:delText>vykonáva</w:delText>
        </w:r>
        <w:r w:rsidR="00F519CD" w:rsidRPr="00B7050F" w:rsidDel="00443D2E">
          <w:rPr>
            <w:rFonts w:asciiTheme="minorHAnsi" w:hAnsiTheme="minorHAnsi" w:cs="Arial"/>
            <w:bCs/>
            <w:sz w:val="20"/>
            <w:lang w:val="sk-SK"/>
          </w:rPr>
          <w:delText xml:space="preserve"> iba cestnú nákladnú dopravu v prenájme alebo za úhradu a zároveň pomoc bude poskytnutá na túto činnosť:</w:delText>
        </w:r>
      </w:del>
    </w:p>
    <w:p w14:paraId="7534ED52" w14:textId="77777777" w:rsidR="00F519CD" w:rsidRPr="00B7050F" w:rsidRDefault="00F519CD" w:rsidP="00F519CD">
      <w:pPr>
        <w:autoSpaceDE w:val="0"/>
        <w:autoSpaceDN w:val="0"/>
        <w:adjustRightInd w:val="0"/>
        <w:ind w:left="426" w:hanging="426"/>
        <w:jc w:val="left"/>
        <w:rPr>
          <w:rFonts w:asciiTheme="minorHAnsi" w:hAnsiTheme="minorHAnsi" w:cs="Arial"/>
          <w:bCs/>
          <w:sz w:val="20"/>
          <w:lang w:val="sk-SK"/>
        </w:rPr>
      </w:pPr>
    </w:p>
    <w:p w14:paraId="0A8151E9" w14:textId="2656A884" w:rsidR="00F519CD" w:rsidRPr="00B7050F" w:rsidDel="00443D2E" w:rsidRDefault="008C2B8B" w:rsidP="00443D2E">
      <w:pPr>
        <w:autoSpaceDE w:val="0"/>
        <w:autoSpaceDN w:val="0"/>
        <w:adjustRightInd w:val="0"/>
        <w:ind w:firstLine="709"/>
        <w:jc w:val="left"/>
        <w:rPr>
          <w:del w:id="54" w:author="Jana Vacíková" w:date="2024-12-18T10:49:00Z"/>
          <w:rFonts w:asciiTheme="minorHAnsi" w:hAnsiTheme="minorHAnsi" w:cs="Arial"/>
          <w:bCs/>
          <w:sz w:val="20"/>
          <w:lang w:val="sk-SK"/>
        </w:rPr>
      </w:pPr>
      <w:sdt>
        <w:sdtPr>
          <w:rPr>
            <w:rStyle w:val="tl1"/>
          </w:rPr>
          <w:id w:val="-1720130918"/>
          <w:lock w:val="sdtLocked"/>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
          <w:bCs/>
          <w:sz w:val="20"/>
          <w:lang w:val="sk-SK"/>
        </w:rPr>
        <w:t xml:space="preserve">  </w:t>
      </w:r>
      <w:del w:id="55" w:author="Jana Vacíková" w:date="2024-12-18T10:49:00Z">
        <w:r w:rsidR="00F519CD" w:rsidRPr="00B7050F" w:rsidDel="00443D2E">
          <w:rPr>
            <w:rFonts w:asciiTheme="minorHAnsi" w:hAnsiTheme="minorHAnsi" w:cs="Arial"/>
            <w:bCs/>
            <w:sz w:val="20"/>
            <w:lang w:val="sk-SK"/>
          </w:rPr>
          <w:delText xml:space="preserve">pomoc </w:delText>
        </w:r>
        <w:r w:rsidR="00F519CD" w:rsidRPr="00B7050F" w:rsidDel="00443D2E">
          <w:rPr>
            <w:rFonts w:asciiTheme="minorHAnsi" w:hAnsiTheme="minorHAnsi" w:cs="Arial"/>
            <w:b/>
            <w:bCs/>
            <w:sz w:val="20"/>
            <w:lang w:val="sk-SK"/>
          </w:rPr>
          <w:delText>bude</w:delText>
        </w:r>
        <w:r w:rsidR="00F519CD" w:rsidRPr="00B7050F" w:rsidDel="00443D2E">
          <w:rPr>
            <w:rFonts w:asciiTheme="minorHAnsi" w:hAnsiTheme="minorHAnsi" w:cs="Arial"/>
            <w:bCs/>
            <w:sz w:val="20"/>
            <w:lang w:val="sk-SK"/>
          </w:rPr>
          <w:delText xml:space="preserve"> použitá na nákup vozidiel cestnej nákladnej dopravy</w:delText>
        </w:r>
        <w:r w:rsidR="00290616" w:rsidRPr="00B7050F" w:rsidDel="00443D2E">
          <w:rPr>
            <w:rFonts w:asciiTheme="minorHAnsi" w:hAnsiTheme="minorHAnsi" w:cs="Arial"/>
            <w:bCs/>
            <w:sz w:val="20"/>
            <w:lang w:val="sk-SK"/>
          </w:rPr>
          <w:delText>,</w:delText>
        </w:r>
      </w:del>
    </w:p>
    <w:p w14:paraId="1E301982" w14:textId="0F9D4BD6" w:rsidR="00F519CD" w:rsidRPr="00B7050F" w:rsidRDefault="008C2B8B" w:rsidP="00443D2E">
      <w:pPr>
        <w:autoSpaceDE w:val="0"/>
        <w:autoSpaceDN w:val="0"/>
        <w:adjustRightInd w:val="0"/>
        <w:ind w:firstLine="709"/>
        <w:jc w:val="left"/>
        <w:rPr>
          <w:rFonts w:asciiTheme="minorHAnsi" w:hAnsiTheme="minorHAnsi" w:cs="Arial"/>
          <w:bCs/>
          <w:sz w:val="20"/>
          <w:lang w:val="sk-SK"/>
        </w:rPr>
      </w:pPr>
      <w:customXmlDelRangeStart w:id="56" w:author="Jana Vacíková" w:date="2024-12-18T10:49:00Z"/>
      <w:sdt>
        <w:sdtPr>
          <w:rPr>
            <w:rStyle w:val="tl1"/>
          </w:rPr>
          <w:id w:val="5336675"/>
          <w:temporary/>
          <w15:appearance w15:val="hidden"/>
          <w14:checkbox>
            <w14:checked w14:val="0"/>
            <w14:checkedState w14:val="2612" w14:font="MS Gothic"/>
            <w14:uncheckedState w14:val="2610" w14:font="MS Gothic"/>
          </w14:checkbox>
        </w:sdtPr>
        <w:sdtEndPr>
          <w:rPr>
            <w:rStyle w:val="tl1"/>
          </w:rPr>
        </w:sdtEndPr>
        <w:sdtContent>
          <w:customXmlDelRangeEnd w:id="56"/>
          <w:del w:id="57" w:author="Jana Vacíková" w:date="2024-12-18T10:49:00Z">
            <w:r w:rsidR="00897580" w:rsidRPr="00341A51" w:rsidDel="00443D2E">
              <w:rPr>
                <w:rStyle w:val="tl1"/>
                <w:rFonts w:eastAsia="MS Gothic" w:hint="eastAsia"/>
              </w:rPr>
              <w:delText>☐</w:delText>
            </w:r>
          </w:del>
          <w:customXmlDelRangeStart w:id="58" w:author="Jana Vacíková" w:date="2024-12-18T10:49:00Z"/>
        </w:sdtContent>
      </w:sdt>
      <w:customXmlDelRangeEnd w:id="58"/>
      <w:del w:id="59" w:author="Jana Vacíková" w:date="2024-12-18T10:49:00Z">
        <w:r w:rsidR="00F519CD" w:rsidRPr="00B7050F" w:rsidDel="00443D2E">
          <w:rPr>
            <w:rFonts w:asciiTheme="minorHAnsi" w:hAnsiTheme="minorHAnsi" w:cs="Arial"/>
            <w:bCs/>
            <w:sz w:val="20"/>
            <w:lang w:val="sk-SK"/>
          </w:rPr>
          <w:delText xml:space="preserve">  pomoc </w:delText>
        </w:r>
        <w:r w:rsidR="00F519CD" w:rsidRPr="00B7050F" w:rsidDel="00443D2E">
          <w:rPr>
            <w:rFonts w:asciiTheme="minorHAnsi" w:hAnsiTheme="minorHAnsi" w:cs="Arial"/>
            <w:b/>
            <w:bCs/>
            <w:sz w:val="20"/>
            <w:lang w:val="sk-SK"/>
          </w:rPr>
          <w:delText>nebude</w:delText>
        </w:r>
        <w:r w:rsidR="00F519CD" w:rsidRPr="00B7050F" w:rsidDel="00443D2E">
          <w:rPr>
            <w:rFonts w:asciiTheme="minorHAnsi" w:hAnsiTheme="minorHAnsi" w:cs="Arial"/>
            <w:bCs/>
            <w:sz w:val="20"/>
            <w:lang w:val="sk-SK"/>
          </w:rPr>
          <w:delText xml:space="preserve"> použitá na nákup vozidiel cestnej nákladnej dopravy.</w:delText>
        </w:r>
      </w:del>
    </w:p>
    <w:p w14:paraId="364F5D1B" w14:textId="77777777" w:rsidR="00F519CD" w:rsidRPr="00B7050F" w:rsidRDefault="00F519CD" w:rsidP="00F519CD">
      <w:pPr>
        <w:autoSpaceDE w:val="0"/>
        <w:autoSpaceDN w:val="0"/>
        <w:adjustRightInd w:val="0"/>
        <w:jc w:val="left"/>
        <w:rPr>
          <w:rFonts w:asciiTheme="minorHAnsi" w:hAnsiTheme="minorHAnsi" w:cs="Arial"/>
          <w:bCs/>
          <w:sz w:val="20"/>
          <w:lang w:val="sk-SK"/>
        </w:rPr>
      </w:pPr>
    </w:p>
    <w:p w14:paraId="1DB39639" w14:textId="11229491" w:rsidR="00F519CD" w:rsidRPr="00B7050F" w:rsidRDefault="008C2B8B" w:rsidP="00F519CD">
      <w:pPr>
        <w:autoSpaceDE w:val="0"/>
        <w:autoSpaceDN w:val="0"/>
        <w:adjustRightInd w:val="0"/>
        <w:jc w:val="left"/>
        <w:rPr>
          <w:rFonts w:asciiTheme="minorHAnsi" w:hAnsiTheme="minorHAnsi" w:cs="Arial"/>
          <w:bCs/>
          <w:sz w:val="20"/>
          <w:lang w:val="sk-SK"/>
        </w:rPr>
      </w:pPr>
      <w:sdt>
        <w:sdtPr>
          <w:rPr>
            <w:rStyle w:val="tl1"/>
          </w:rPr>
          <w:id w:val="1407178874"/>
          <w:lock w:val="sdtLocked"/>
          <w15:appearance w15:val="hidden"/>
          <w14:checkbox>
            <w14:checked w14:val="0"/>
            <w14:checkedState w14:val="2612" w14:font="MS Gothic"/>
            <w14:uncheckedState w14:val="2610" w14:font="MS Gothic"/>
          </w14:checkbox>
        </w:sdtPr>
        <w:sdtEndPr>
          <w:rPr>
            <w:rStyle w:val="tl1"/>
          </w:rPr>
        </w:sdtEndPr>
        <w:sdtContent>
          <w:r w:rsidR="006C7836" w:rsidRPr="00341A51">
            <w:rPr>
              <w:rStyle w:val="tl1"/>
              <w:rFonts w:eastAsia="MS Gothic" w:hint="eastAsia"/>
            </w:rPr>
            <w:t>☐</w:t>
          </w:r>
        </w:sdtContent>
      </w:sdt>
      <w:r w:rsidR="00F519CD" w:rsidRPr="00B7050F">
        <w:rPr>
          <w:rFonts w:asciiTheme="minorHAnsi" w:hAnsiTheme="minorHAnsi" w:cs="Arial"/>
          <w:bCs/>
          <w:sz w:val="20"/>
          <w:lang w:val="sk-SK"/>
        </w:rPr>
        <w:t xml:space="preserve">  </w:t>
      </w:r>
      <w:del w:id="60" w:author="Jana Vacíková" w:date="2024-12-18T10:49:00Z">
        <w:r w:rsidR="00F519CD" w:rsidRPr="00B7050F" w:rsidDel="00443D2E">
          <w:rPr>
            <w:rFonts w:asciiTheme="minorHAnsi" w:hAnsiTheme="minorHAnsi" w:cs="Arial"/>
            <w:b/>
            <w:bCs/>
            <w:sz w:val="20"/>
            <w:lang w:val="sk-SK"/>
          </w:rPr>
          <w:delText>vykonáva</w:delText>
        </w:r>
        <w:r w:rsidR="00F519CD" w:rsidRPr="00B7050F" w:rsidDel="00443D2E">
          <w:rPr>
            <w:rFonts w:asciiTheme="minorHAnsi" w:hAnsiTheme="minorHAnsi" w:cs="Arial"/>
            <w:bCs/>
            <w:sz w:val="20"/>
            <w:lang w:val="sk-SK"/>
          </w:rPr>
          <w:delText xml:space="preserve"> cestnú nákladnú dopravu </w:delText>
        </w:r>
        <w:r w:rsidR="00F519CD" w:rsidRPr="00B7050F" w:rsidDel="00443D2E">
          <w:rPr>
            <w:rFonts w:asciiTheme="minorHAnsi" w:hAnsiTheme="minorHAnsi" w:cs="Arial"/>
            <w:b/>
            <w:bCs/>
            <w:sz w:val="20"/>
            <w:lang w:val="sk-SK"/>
          </w:rPr>
          <w:delText xml:space="preserve">a zároveň iné </w:delText>
        </w:r>
      </w:del>
      <w:del w:id="61" w:author="Jana Vacíková" w:date="2024-12-18T10:54:00Z">
        <w:r w:rsidR="00F519CD" w:rsidRPr="00B7050F" w:rsidDel="00443D2E">
          <w:rPr>
            <w:rFonts w:asciiTheme="minorHAnsi" w:hAnsiTheme="minorHAnsi" w:cs="Arial"/>
            <w:b/>
            <w:bCs/>
            <w:sz w:val="20"/>
            <w:lang w:val="sk-SK"/>
          </w:rPr>
          <w:delText>činnosti</w:delText>
        </w:r>
        <w:r w:rsidR="00F519CD" w:rsidRPr="00B7050F" w:rsidDel="00443D2E">
          <w:rPr>
            <w:rStyle w:val="Odkaznapoznmkupodiarou"/>
            <w:rFonts w:asciiTheme="minorHAnsi" w:hAnsiTheme="minorHAnsi" w:cs="Arial"/>
            <w:bCs/>
            <w:sz w:val="20"/>
            <w:lang w:val="sk-SK"/>
          </w:rPr>
          <w:footnoteReference w:id="15"/>
        </w:r>
        <w:r w:rsidR="00F519CD" w:rsidRPr="00B7050F" w:rsidDel="00443D2E">
          <w:rPr>
            <w:rFonts w:asciiTheme="minorHAnsi" w:hAnsiTheme="minorHAnsi" w:cs="Arial"/>
            <w:bCs/>
            <w:sz w:val="20"/>
            <w:lang w:val="sk-SK"/>
          </w:rPr>
          <w:delText>:</w:delText>
        </w:r>
      </w:del>
    </w:p>
    <w:p w14:paraId="36A87C98" w14:textId="77777777" w:rsidR="00372ADA" w:rsidRPr="00B7050F" w:rsidRDefault="00372ADA" w:rsidP="00F519CD">
      <w:pPr>
        <w:autoSpaceDE w:val="0"/>
        <w:autoSpaceDN w:val="0"/>
        <w:adjustRightInd w:val="0"/>
        <w:jc w:val="left"/>
        <w:rPr>
          <w:rFonts w:asciiTheme="minorHAnsi" w:hAnsiTheme="minorHAnsi" w:cs="Arial"/>
          <w:bCs/>
          <w:sz w:val="20"/>
          <w:lang w:val="sk-SK"/>
        </w:rPr>
      </w:pPr>
    </w:p>
    <w:p w14:paraId="0D96D224" w14:textId="37815881" w:rsidR="00F519CD" w:rsidRPr="00B7050F" w:rsidDel="00443D2E" w:rsidRDefault="008C2B8B" w:rsidP="00443D2E">
      <w:pPr>
        <w:autoSpaceDE w:val="0"/>
        <w:autoSpaceDN w:val="0"/>
        <w:adjustRightInd w:val="0"/>
        <w:ind w:firstLine="709"/>
        <w:jc w:val="left"/>
        <w:rPr>
          <w:del w:id="64" w:author="Jana Vacíková" w:date="2024-12-18T10:49:00Z"/>
          <w:rFonts w:asciiTheme="minorHAnsi" w:hAnsiTheme="minorHAnsi" w:cs="Arial"/>
          <w:bCs/>
          <w:sz w:val="20"/>
          <w:lang w:val="sk-SK"/>
        </w:rPr>
      </w:pPr>
      <w:sdt>
        <w:sdtPr>
          <w:rPr>
            <w:rStyle w:val="tl1"/>
          </w:rPr>
          <w:id w:val="684178410"/>
          <w:lock w:val="sdtLocked"/>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w:t>
      </w:r>
      <w:del w:id="65" w:author="Jana Vacíková" w:date="2024-12-18T10:49:00Z">
        <w:r w:rsidR="00F519CD" w:rsidRPr="00B7050F" w:rsidDel="00443D2E">
          <w:rPr>
            <w:rFonts w:asciiTheme="minorHAnsi" w:hAnsiTheme="minorHAnsi" w:cs="Arial"/>
            <w:bCs/>
            <w:sz w:val="20"/>
            <w:lang w:val="sk-SK"/>
          </w:rPr>
          <w:delText xml:space="preserve">pomoc </w:delText>
        </w:r>
        <w:r w:rsidR="00F519CD" w:rsidRPr="00B7050F" w:rsidDel="00443D2E">
          <w:rPr>
            <w:rFonts w:asciiTheme="minorHAnsi" w:hAnsiTheme="minorHAnsi" w:cs="Arial"/>
            <w:b/>
            <w:bCs/>
            <w:sz w:val="20"/>
            <w:lang w:val="sk-SK"/>
          </w:rPr>
          <w:delText>bude</w:delText>
        </w:r>
        <w:r w:rsidR="00F519CD" w:rsidRPr="00B7050F" w:rsidDel="00443D2E">
          <w:rPr>
            <w:rFonts w:asciiTheme="minorHAnsi" w:hAnsiTheme="minorHAnsi" w:cs="Arial"/>
            <w:bCs/>
            <w:sz w:val="20"/>
            <w:lang w:val="sk-SK"/>
          </w:rPr>
          <w:delText xml:space="preserve"> poskytnutá v súvislos</w:delText>
        </w:r>
        <w:r w:rsidR="00290616" w:rsidRPr="00B7050F" w:rsidDel="00443D2E">
          <w:rPr>
            <w:rFonts w:asciiTheme="minorHAnsi" w:hAnsiTheme="minorHAnsi" w:cs="Arial"/>
            <w:bCs/>
            <w:sz w:val="20"/>
            <w:lang w:val="sk-SK"/>
          </w:rPr>
          <w:delText>ti s cestnou nákladnou dopravou,</w:delText>
        </w:r>
      </w:del>
    </w:p>
    <w:p w14:paraId="6E0862DA" w14:textId="18F3FCB0" w:rsidR="00F519CD" w:rsidRPr="00B7050F" w:rsidDel="00443D2E" w:rsidRDefault="008C2B8B" w:rsidP="00443D2E">
      <w:pPr>
        <w:autoSpaceDE w:val="0"/>
        <w:autoSpaceDN w:val="0"/>
        <w:adjustRightInd w:val="0"/>
        <w:ind w:firstLine="709"/>
        <w:jc w:val="left"/>
        <w:rPr>
          <w:del w:id="66" w:author="Jana Vacíková" w:date="2024-12-18T10:49:00Z"/>
          <w:rFonts w:asciiTheme="minorHAnsi" w:hAnsiTheme="minorHAnsi" w:cs="Arial"/>
          <w:bCs/>
          <w:sz w:val="20"/>
          <w:lang w:val="sk-SK"/>
        </w:rPr>
      </w:pPr>
      <w:customXmlDelRangeStart w:id="67" w:author="Jana Vacíková" w:date="2024-12-18T10:49:00Z"/>
      <w:sdt>
        <w:sdtPr>
          <w:rPr>
            <w:rStyle w:val="tl1"/>
          </w:rPr>
          <w:id w:val="386693824"/>
          <w15:appearance w15:val="hidden"/>
          <w14:checkbox>
            <w14:checked w14:val="0"/>
            <w14:checkedState w14:val="2612" w14:font="MS Gothic"/>
            <w14:uncheckedState w14:val="2610" w14:font="MS Gothic"/>
          </w14:checkbox>
        </w:sdtPr>
        <w:sdtEndPr>
          <w:rPr>
            <w:rStyle w:val="tl1"/>
          </w:rPr>
        </w:sdtEndPr>
        <w:sdtContent>
          <w:customXmlDelRangeEnd w:id="67"/>
          <w:del w:id="68" w:author="Jana Vacíková" w:date="2024-12-18T10:49:00Z">
            <w:r w:rsidR="006C7836" w:rsidRPr="009D7999" w:rsidDel="00443D2E">
              <w:rPr>
                <w:rStyle w:val="tl1"/>
                <w:rFonts w:eastAsia="MS Gothic" w:hint="eastAsia"/>
              </w:rPr>
              <w:delText>☐</w:delText>
            </w:r>
          </w:del>
          <w:customXmlDelRangeStart w:id="69" w:author="Jana Vacíková" w:date="2024-12-18T10:49:00Z"/>
        </w:sdtContent>
      </w:sdt>
      <w:customXmlDelRangeEnd w:id="69"/>
      <w:del w:id="70" w:author="Jana Vacíková" w:date="2024-12-18T10:49:00Z">
        <w:r w:rsidR="00F519CD" w:rsidRPr="00B7050F" w:rsidDel="00443D2E">
          <w:rPr>
            <w:rFonts w:asciiTheme="minorHAnsi" w:hAnsiTheme="minorHAnsi" w:cs="Arial"/>
            <w:b/>
            <w:bCs/>
            <w:sz w:val="20"/>
            <w:lang w:val="sk-SK"/>
          </w:rPr>
          <w:delText xml:space="preserve"> </w:delText>
        </w:r>
        <w:r w:rsidR="00F519CD" w:rsidRPr="00B7050F" w:rsidDel="00443D2E">
          <w:rPr>
            <w:rFonts w:asciiTheme="minorHAnsi" w:hAnsiTheme="minorHAnsi" w:cs="Arial"/>
            <w:bCs/>
            <w:sz w:val="20"/>
            <w:lang w:val="sk-SK"/>
          </w:rPr>
          <w:delText xml:space="preserve"> pomoc </w:delText>
        </w:r>
        <w:r w:rsidR="00F519CD" w:rsidRPr="00B7050F" w:rsidDel="00443D2E">
          <w:rPr>
            <w:rFonts w:asciiTheme="minorHAnsi" w:hAnsiTheme="minorHAnsi" w:cs="Arial"/>
            <w:b/>
            <w:bCs/>
            <w:sz w:val="20"/>
            <w:lang w:val="sk-SK"/>
          </w:rPr>
          <w:delText>bude</w:delText>
        </w:r>
        <w:r w:rsidR="00F519CD" w:rsidRPr="00B7050F" w:rsidDel="00443D2E">
          <w:rPr>
            <w:rFonts w:asciiTheme="minorHAnsi" w:hAnsiTheme="minorHAnsi" w:cs="Arial"/>
            <w:bCs/>
            <w:sz w:val="20"/>
            <w:lang w:val="sk-SK"/>
          </w:rPr>
          <w:delText xml:space="preserve"> poskytnutá </w:delText>
        </w:r>
        <w:r w:rsidR="00290616" w:rsidRPr="00B7050F" w:rsidDel="00443D2E">
          <w:rPr>
            <w:rFonts w:asciiTheme="minorHAnsi" w:hAnsiTheme="minorHAnsi" w:cs="Arial"/>
            <w:bCs/>
            <w:sz w:val="20"/>
            <w:lang w:val="sk-SK"/>
          </w:rPr>
          <w:delText>v súvislosti s inými činnosťami,</w:delText>
        </w:r>
      </w:del>
    </w:p>
    <w:p w14:paraId="52C532BD" w14:textId="6AE61E57" w:rsidR="00F519CD" w:rsidRPr="00B7050F" w:rsidDel="00443D2E" w:rsidRDefault="008C2B8B" w:rsidP="00AE4DE7">
      <w:pPr>
        <w:autoSpaceDE w:val="0"/>
        <w:autoSpaceDN w:val="0"/>
        <w:adjustRightInd w:val="0"/>
        <w:ind w:firstLine="709"/>
        <w:jc w:val="left"/>
        <w:rPr>
          <w:del w:id="71" w:author="Jana Vacíková" w:date="2024-12-18T10:49:00Z"/>
          <w:rFonts w:asciiTheme="minorHAnsi" w:hAnsiTheme="minorHAnsi" w:cs="Arial"/>
          <w:bCs/>
          <w:sz w:val="20"/>
          <w:lang w:val="sk-SK"/>
        </w:rPr>
      </w:pPr>
      <w:customXmlDelRangeStart w:id="72" w:author="Jana Vacíková" w:date="2024-12-18T10:49:00Z"/>
      <w:sdt>
        <w:sdtPr>
          <w:rPr>
            <w:rStyle w:val="tl1"/>
          </w:rPr>
          <w:id w:val="1422995386"/>
          <w15:appearance w15:val="hidden"/>
          <w14:checkbox>
            <w14:checked w14:val="0"/>
            <w14:checkedState w14:val="2612" w14:font="MS Gothic"/>
            <w14:uncheckedState w14:val="2610" w14:font="MS Gothic"/>
          </w14:checkbox>
        </w:sdtPr>
        <w:sdtEndPr>
          <w:rPr>
            <w:rStyle w:val="tl1"/>
          </w:rPr>
        </w:sdtEndPr>
        <w:sdtContent>
          <w:customXmlDelRangeEnd w:id="72"/>
          <w:del w:id="73" w:author="Jana Vacíková" w:date="2024-12-18T10:49:00Z">
            <w:r w:rsidR="006C7836" w:rsidRPr="009D7999" w:rsidDel="00443D2E">
              <w:rPr>
                <w:rStyle w:val="tl1"/>
                <w:rFonts w:eastAsia="MS Gothic" w:hint="eastAsia"/>
              </w:rPr>
              <w:delText>☐</w:delText>
            </w:r>
          </w:del>
          <w:customXmlDelRangeStart w:id="74" w:author="Jana Vacíková" w:date="2024-12-18T10:49:00Z"/>
        </w:sdtContent>
      </w:sdt>
      <w:customXmlDelRangeEnd w:id="74"/>
      <w:del w:id="75" w:author="Jana Vacíková" w:date="2024-12-18T10:49:00Z">
        <w:r w:rsidR="00F519CD" w:rsidRPr="00B7050F" w:rsidDel="00443D2E">
          <w:rPr>
            <w:rFonts w:asciiTheme="minorHAnsi" w:hAnsiTheme="minorHAnsi" w:cs="Arial"/>
            <w:b/>
            <w:bCs/>
            <w:sz w:val="20"/>
            <w:lang w:val="sk-SK"/>
          </w:rPr>
          <w:delText xml:space="preserve">  </w:delText>
        </w:r>
        <w:r w:rsidR="00F519CD" w:rsidRPr="00B7050F" w:rsidDel="00443D2E">
          <w:rPr>
            <w:rFonts w:asciiTheme="minorHAnsi" w:hAnsiTheme="minorHAnsi" w:cs="Arial"/>
            <w:bCs/>
            <w:sz w:val="20"/>
            <w:lang w:val="sk-SK"/>
          </w:rPr>
          <w:delText xml:space="preserve">pomoc </w:delText>
        </w:r>
        <w:r w:rsidR="00F519CD" w:rsidRPr="00B7050F" w:rsidDel="00443D2E">
          <w:rPr>
            <w:rFonts w:asciiTheme="minorHAnsi" w:hAnsiTheme="minorHAnsi" w:cs="Arial"/>
            <w:b/>
            <w:bCs/>
            <w:sz w:val="20"/>
            <w:lang w:val="sk-SK"/>
          </w:rPr>
          <w:delText>bude</w:delText>
        </w:r>
        <w:r w:rsidR="00F519CD" w:rsidRPr="00B7050F" w:rsidDel="00443D2E">
          <w:rPr>
            <w:rFonts w:asciiTheme="minorHAnsi" w:hAnsiTheme="minorHAnsi" w:cs="Arial"/>
            <w:bCs/>
            <w:sz w:val="20"/>
            <w:lang w:val="sk-SK"/>
          </w:rPr>
          <w:delText xml:space="preserve"> použitá na nákup vozidiel cestnej nákladnej dopravy</w:delText>
        </w:r>
        <w:r w:rsidR="00290616" w:rsidRPr="00B7050F" w:rsidDel="00443D2E">
          <w:rPr>
            <w:rFonts w:asciiTheme="minorHAnsi" w:hAnsiTheme="minorHAnsi" w:cs="Arial"/>
            <w:bCs/>
            <w:sz w:val="20"/>
            <w:lang w:val="sk-SK"/>
          </w:rPr>
          <w:delText>,</w:delText>
        </w:r>
      </w:del>
    </w:p>
    <w:p w14:paraId="72386C13" w14:textId="2A7AC214" w:rsidR="00F519CD" w:rsidRPr="00B7050F" w:rsidDel="00443D2E" w:rsidRDefault="008C2B8B" w:rsidP="00AE4DE7">
      <w:pPr>
        <w:autoSpaceDE w:val="0"/>
        <w:autoSpaceDN w:val="0"/>
        <w:adjustRightInd w:val="0"/>
        <w:ind w:firstLine="709"/>
        <w:jc w:val="left"/>
        <w:rPr>
          <w:del w:id="76" w:author="Jana Vacíková" w:date="2024-12-18T10:49:00Z"/>
          <w:rFonts w:asciiTheme="minorHAnsi" w:hAnsiTheme="minorHAnsi" w:cs="Arial"/>
          <w:bCs/>
          <w:sz w:val="20"/>
          <w:lang w:val="sk-SK"/>
        </w:rPr>
      </w:pPr>
      <w:customXmlDelRangeStart w:id="77" w:author="Jana Vacíková" w:date="2024-12-18T10:49:00Z"/>
      <w:sdt>
        <w:sdtPr>
          <w:rPr>
            <w:rStyle w:val="tl1"/>
          </w:rPr>
          <w:id w:val="-1044908985"/>
          <w15:appearance w15:val="hidden"/>
          <w14:checkbox>
            <w14:checked w14:val="0"/>
            <w14:checkedState w14:val="2612" w14:font="MS Gothic"/>
            <w14:uncheckedState w14:val="2610" w14:font="MS Gothic"/>
          </w14:checkbox>
        </w:sdtPr>
        <w:sdtEndPr>
          <w:rPr>
            <w:rStyle w:val="tl1"/>
          </w:rPr>
        </w:sdtEndPr>
        <w:sdtContent>
          <w:customXmlDelRangeEnd w:id="77"/>
          <w:del w:id="78" w:author="Jana Vacíková" w:date="2024-12-18T10:49:00Z">
            <w:r w:rsidR="006C7836" w:rsidRPr="009D7999" w:rsidDel="00443D2E">
              <w:rPr>
                <w:rStyle w:val="tl1"/>
                <w:rFonts w:eastAsia="MS Gothic" w:hint="eastAsia"/>
              </w:rPr>
              <w:delText>☐</w:delText>
            </w:r>
          </w:del>
          <w:customXmlDelRangeStart w:id="79" w:author="Jana Vacíková" w:date="2024-12-18T10:49:00Z"/>
        </w:sdtContent>
      </w:sdt>
      <w:customXmlDelRangeEnd w:id="79"/>
      <w:del w:id="80" w:author="Jana Vacíková" w:date="2024-12-18T10:49:00Z">
        <w:r w:rsidR="00F519CD" w:rsidRPr="00B7050F" w:rsidDel="00443D2E">
          <w:rPr>
            <w:rFonts w:asciiTheme="minorHAnsi" w:hAnsiTheme="minorHAnsi" w:cs="Arial"/>
            <w:bCs/>
            <w:sz w:val="20"/>
            <w:lang w:val="sk-SK"/>
          </w:rPr>
          <w:delText xml:space="preserve">  pomoc </w:delText>
        </w:r>
        <w:r w:rsidR="00F519CD" w:rsidRPr="00B7050F" w:rsidDel="00443D2E">
          <w:rPr>
            <w:rFonts w:asciiTheme="minorHAnsi" w:hAnsiTheme="minorHAnsi" w:cs="Arial"/>
            <w:b/>
            <w:bCs/>
            <w:sz w:val="20"/>
            <w:lang w:val="sk-SK"/>
          </w:rPr>
          <w:delText>nebude</w:delText>
        </w:r>
        <w:r w:rsidR="00F519CD" w:rsidRPr="00B7050F" w:rsidDel="00443D2E">
          <w:rPr>
            <w:rFonts w:asciiTheme="minorHAnsi" w:hAnsiTheme="minorHAnsi" w:cs="Arial"/>
            <w:bCs/>
            <w:sz w:val="20"/>
            <w:lang w:val="sk-SK"/>
          </w:rPr>
          <w:delText xml:space="preserve"> použitá na nákup vozidiel cestnej nákladnej dopravy</w:delText>
        </w:r>
        <w:r w:rsidR="00290616" w:rsidRPr="00B7050F" w:rsidDel="00443D2E">
          <w:rPr>
            <w:rFonts w:asciiTheme="minorHAnsi" w:hAnsiTheme="minorHAnsi" w:cs="Arial"/>
            <w:bCs/>
            <w:sz w:val="20"/>
            <w:lang w:val="sk-SK"/>
          </w:rPr>
          <w:delText>,</w:delText>
        </w:r>
      </w:del>
    </w:p>
    <w:p w14:paraId="799718EC" w14:textId="6315D41E" w:rsidR="00F519CD" w:rsidRPr="00B7050F" w:rsidDel="00443D2E" w:rsidRDefault="008C2B8B" w:rsidP="004A6E35">
      <w:pPr>
        <w:autoSpaceDE w:val="0"/>
        <w:autoSpaceDN w:val="0"/>
        <w:adjustRightInd w:val="0"/>
        <w:ind w:firstLine="709"/>
        <w:jc w:val="left"/>
        <w:rPr>
          <w:del w:id="81" w:author="Jana Vacíková" w:date="2024-12-18T10:49:00Z"/>
          <w:rFonts w:asciiTheme="minorHAnsi" w:hAnsiTheme="minorHAnsi" w:cs="Arial"/>
          <w:bCs/>
          <w:sz w:val="20"/>
          <w:lang w:val="sk-SK"/>
        </w:rPr>
      </w:pPr>
      <w:customXmlDelRangeStart w:id="82" w:author="Jana Vacíková" w:date="2024-12-18T10:49:00Z"/>
      <w:sdt>
        <w:sdtPr>
          <w:rPr>
            <w:rStyle w:val="tl1"/>
          </w:rPr>
          <w:id w:val="-7755515"/>
          <w15:appearance w15:val="hidden"/>
          <w14:checkbox>
            <w14:checked w14:val="0"/>
            <w14:checkedState w14:val="2612" w14:font="MS Gothic"/>
            <w14:uncheckedState w14:val="2610" w14:font="MS Gothic"/>
          </w14:checkbox>
        </w:sdtPr>
        <w:sdtEndPr>
          <w:rPr>
            <w:rStyle w:val="tl1"/>
          </w:rPr>
        </w:sdtEndPr>
        <w:sdtContent>
          <w:customXmlDelRangeEnd w:id="82"/>
          <w:del w:id="83" w:author="Jana Vacíková" w:date="2024-12-18T10:49:00Z">
            <w:r w:rsidR="006C7836" w:rsidRPr="009D7999" w:rsidDel="00443D2E">
              <w:rPr>
                <w:rStyle w:val="tl1"/>
                <w:rFonts w:eastAsia="MS Gothic" w:hint="eastAsia"/>
              </w:rPr>
              <w:delText>☐</w:delText>
            </w:r>
          </w:del>
          <w:customXmlDelRangeStart w:id="84" w:author="Jana Vacíková" w:date="2024-12-18T10:49:00Z"/>
        </w:sdtContent>
      </w:sdt>
      <w:customXmlDelRangeEnd w:id="84"/>
      <w:del w:id="85" w:author="Jana Vacíková" w:date="2024-12-18T10:49:00Z">
        <w:r w:rsidR="00F519CD" w:rsidRPr="00B7050F" w:rsidDel="00443D2E">
          <w:rPr>
            <w:rFonts w:asciiTheme="minorHAnsi" w:hAnsiTheme="minorHAnsi" w:cs="Arial"/>
            <w:b/>
            <w:bCs/>
            <w:sz w:val="20"/>
            <w:lang w:val="sk-SK"/>
          </w:rPr>
          <w:delText xml:space="preserve">  má </w:delText>
        </w:r>
        <w:r w:rsidR="00F519CD" w:rsidRPr="00B7050F" w:rsidDel="00443D2E">
          <w:rPr>
            <w:rFonts w:asciiTheme="minorHAnsi" w:hAnsiTheme="minorHAnsi" w:cs="Arial"/>
            <w:bCs/>
            <w:sz w:val="20"/>
            <w:lang w:val="sk-SK"/>
          </w:rPr>
          <w:delText>zabezpečené oddelené sledovanie činností / náklad</w:delText>
        </w:r>
        <w:r w:rsidR="00290616" w:rsidRPr="00B7050F" w:rsidDel="00443D2E">
          <w:rPr>
            <w:rFonts w:asciiTheme="minorHAnsi" w:hAnsiTheme="minorHAnsi" w:cs="Arial"/>
            <w:bCs/>
            <w:sz w:val="20"/>
            <w:lang w:val="sk-SK"/>
          </w:rPr>
          <w:delText>ov (napr. analytická evidencia),</w:delText>
        </w:r>
      </w:del>
    </w:p>
    <w:p w14:paraId="34A41809" w14:textId="280AC97C" w:rsidR="00F519CD" w:rsidRPr="00B7050F" w:rsidRDefault="008C2B8B" w:rsidP="004A6E35">
      <w:pPr>
        <w:autoSpaceDE w:val="0"/>
        <w:autoSpaceDN w:val="0"/>
        <w:adjustRightInd w:val="0"/>
        <w:ind w:firstLine="709"/>
        <w:jc w:val="left"/>
        <w:rPr>
          <w:rFonts w:asciiTheme="minorHAnsi" w:hAnsiTheme="minorHAnsi" w:cs="Arial"/>
          <w:bCs/>
          <w:sz w:val="20"/>
          <w:lang w:val="sk-SK"/>
        </w:rPr>
      </w:pPr>
      <w:customXmlDelRangeStart w:id="86" w:author="Jana Vacíková" w:date="2024-12-18T10:49:00Z"/>
      <w:sdt>
        <w:sdtPr>
          <w:rPr>
            <w:rStyle w:val="tl1"/>
          </w:rPr>
          <w:id w:val="-1210106590"/>
          <w15:appearance w15:val="hidden"/>
          <w14:checkbox>
            <w14:checked w14:val="0"/>
            <w14:checkedState w14:val="2612" w14:font="MS Gothic"/>
            <w14:uncheckedState w14:val="2610" w14:font="MS Gothic"/>
          </w14:checkbox>
        </w:sdtPr>
        <w:sdtEndPr>
          <w:rPr>
            <w:rStyle w:val="tl1"/>
          </w:rPr>
        </w:sdtEndPr>
        <w:sdtContent>
          <w:customXmlDelRangeEnd w:id="86"/>
          <w:del w:id="87" w:author="Jana Vacíková" w:date="2024-12-18T10:49:00Z">
            <w:r w:rsidR="006C7836" w:rsidRPr="009D7999" w:rsidDel="00443D2E">
              <w:rPr>
                <w:rStyle w:val="tl1"/>
                <w:rFonts w:eastAsia="MS Gothic" w:hint="eastAsia"/>
              </w:rPr>
              <w:delText>☐</w:delText>
            </w:r>
          </w:del>
          <w:customXmlDelRangeStart w:id="88" w:author="Jana Vacíková" w:date="2024-12-18T10:49:00Z"/>
        </w:sdtContent>
      </w:sdt>
      <w:customXmlDelRangeEnd w:id="88"/>
      <w:del w:id="89" w:author="Jana Vacíková" w:date="2024-12-18T10:49:00Z">
        <w:r w:rsidR="00F519CD" w:rsidRPr="00B7050F" w:rsidDel="00443D2E">
          <w:rPr>
            <w:rFonts w:asciiTheme="minorHAnsi" w:hAnsiTheme="minorHAnsi" w:cs="Arial"/>
            <w:b/>
            <w:bCs/>
            <w:sz w:val="20"/>
            <w:lang w:val="sk-SK"/>
          </w:rPr>
          <w:delText xml:space="preserve">  nemá </w:delText>
        </w:r>
        <w:r w:rsidR="00F519CD" w:rsidRPr="00B7050F" w:rsidDel="00443D2E">
          <w:rPr>
            <w:rFonts w:asciiTheme="minorHAnsi" w:hAnsiTheme="minorHAnsi" w:cs="Arial"/>
            <w:bCs/>
            <w:sz w:val="20"/>
            <w:lang w:val="sk-SK"/>
          </w:rPr>
          <w:delText>zabezpečené oddelené sledovanie činností / nákladov (napr. analytická evidencia).</w:delText>
        </w:r>
      </w:del>
    </w:p>
    <w:p w14:paraId="4D469D70" w14:textId="77777777" w:rsidR="0015122C" w:rsidRPr="00B7050F" w:rsidRDefault="0015122C" w:rsidP="00606B4D">
      <w:pPr>
        <w:autoSpaceDE w:val="0"/>
        <w:autoSpaceDN w:val="0"/>
        <w:adjustRightInd w:val="0"/>
        <w:jc w:val="left"/>
        <w:rPr>
          <w:rFonts w:asciiTheme="minorHAnsi" w:hAnsiTheme="minorHAnsi" w:cs="Arial"/>
          <w:bCs/>
          <w:sz w:val="20"/>
          <w:lang w:val="sk-SK"/>
        </w:rPr>
      </w:pPr>
    </w:p>
    <w:p w14:paraId="667FEFEA" w14:textId="77777777" w:rsidR="00120515" w:rsidRPr="00B7050F" w:rsidRDefault="00120515" w:rsidP="00606B4D">
      <w:pPr>
        <w:autoSpaceDE w:val="0"/>
        <w:autoSpaceDN w:val="0"/>
        <w:adjustRightInd w:val="0"/>
        <w:jc w:val="left"/>
        <w:rPr>
          <w:rFonts w:asciiTheme="minorHAnsi" w:hAnsiTheme="minorHAnsi" w:cs="Arial"/>
          <w:bCs/>
          <w:sz w:val="20"/>
          <w:lang w:val="sk-SK"/>
        </w:rPr>
      </w:pPr>
    </w:p>
    <w:p w14:paraId="53C3E9C7" w14:textId="508CADBB" w:rsidR="00372ADA" w:rsidRPr="00B7050F" w:rsidRDefault="002632DF" w:rsidP="00F133A5">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Žiadateľ vyhlasuje, že v čase podania žiadania:</w:t>
      </w:r>
    </w:p>
    <w:p w14:paraId="70C1A966" w14:textId="77777777" w:rsidR="002632DF" w:rsidRPr="00B7050F" w:rsidRDefault="002632DF" w:rsidP="002632DF">
      <w:pPr>
        <w:pStyle w:val="Odsekzoznamu"/>
        <w:ind w:left="426"/>
        <w:rPr>
          <w:rFonts w:asciiTheme="minorHAnsi" w:hAnsiTheme="minorHAnsi" w:cs="Arial"/>
          <w:sz w:val="20"/>
          <w:lang w:val="sk-SK"/>
        </w:rPr>
      </w:pPr>
    </w:p>
    <w:p w14:paraId="3FF1CC8E" w14:textId="4F0B23B4" w:rsidR="002632DF" w:rsidRPr="00B7050F" w:rsidRDefault="008C2B8B" w:rsidP="002632DF">
      <w:pPr>
        <w:ind w:left="710"/>
        <w:rPr>
          <w:rFonts w:asciiTheme="minorHAnsi" w:hAnsiTheme="minorHAnsi" w:cs="Arial"/>
          <w:sz w:val="20"/>
          <w:lang w:val="sk-SK"/>
        </w:rPr>
      </w:pPr>
      <w:sdt>
        <w:sdtPr>
          <w:rPr>
            <w:rStyle w:val="tl1"/>
          </w:rPr>
          <w:id w:val="-971525042"/>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6C7836" w:rsidRPr="00B7050F">
        <w:rPr>
          <w:rFonts w:asciiTheme="minorHAnsi" w:hAnsiTheme="minorHAnsi" w:cs="Arial"/>
          <w:b/>
          <w:sz w:val="20"/>
          <w:lang w:val="sk-SK"/>
        </w:rPr>
        <w:t xml:space="preserve"> </w:t>
      </w:r>
      <w:r w:rsidR="002632DF" w:rsidRPr="00B7050F">
        <w:rPr>
          <w:rFonts w:asciiTheme="minorHAnsi" w:hAnsiTheme="minorHAnsi" w:cs="Arial"/>
          <w:b/>
          <w:sz w:val="20"/>
          <w:lang w:val="sk-SK"/>
        </w:rPr>
        <w:t>nežiada</w:t>
      </w:r>
      <w:r w:rsidR="002632DF" w:rsidRPr="00B7050F">
        <w:rPr>
          <w:rFonts w:asciiTheme="minorHAnsi" w:hAnsiTheme="minorHAnsi" w:cs="Arial"/>
          <w:sz w:val="20"/>
          <w:lang w:val="sk-SK"/>
        </w:rPr>
        <w:t xml:space="preserve"> o inú minimálnu pomoc od iného, resp. toho istého poskytovateľa minimálnej pomoci,</w:t>
      </w:r>
    </w:p>
    <w:p w14:paraId="39682BFA" w14:textId="39EA3EE6" w:rsidR="002632DF" w:rsidRPr="00B7050F" w:rsidRDefault="008C2B8B" w:rsidP="002632DF">
      <w:pPr>
        <w:ind w:left="710"/>
        <w:rPr>
          <w:rFonts w:asciiTheme="minorHAnsi" w:hAnsiTheme="minorHAnsi" w:cs="Arial"/>
          <w:sz w:val="20"/>
          <w:lang w:val="sk-SK"/>
        </w:rPr>
      </w:pPr>
      <w:sdt>
        <w:sdtPr>
          <w:rPr>
            <w:rStyle w:val="tl1"/>
          </w:rPr>
          <w:id w:val="-221606840"/>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6C7836" w:rsidRPr="00B7050F">
        <w:rPr>
          <w:rFonts w:asciiTheme="minorHAnsi" w:hAnsiTheme="minorHAnsi" w:cs="Arial"/>
          <w:b/>
          <w:bCs/>
          <w:sz w:val="20"/>
          <w:lang w:val="sk-SK"/>
        </w:rPr>
        <w:t xml:space="preserve"> </w:t>
      </w:r>
      <w:r w:rsidR="002632DF" w:rsidRPr="00B7050F">
        <w:rPr>
          <w:rFonts w:asciiTheme="minorHAnsi" w:hAnsiTheme="minorHAnsi" w:cs="Arial"/>
          <w:b/>
          <w:bCs/>
          <w:sz w:val="20"/>
          <w:lang w:val="sk-SK"/>
        </w:rPr>
        <w:t xml:space="preserve">žiada </w:t>
      </w:r>
      <w:r w:rsidR="002632DF" w:rsidRPr="00B7050F">
        <w:rPr>
          <w:rFonts w:asciiTheme="minorHAnsi" w:hAnsiTheme="minorHAnsi" w:cs="Arial"/>
          <w:sz w:val="20"/>
          <w:lang w:val="sk-SK"/>
        </w:rPr>
        <w:t>o inú minimálnu pomoc od iného, resp. toho istého poskytovateľa minimálnej pomoci:</w:t>
      </w:r>
    </w:p>
    <w:p w14:paraId="3F818E5D" w14:textId="77777777" w:rsidR="002632DF" w:rsidRPr="00B7050F" w:rsidRDefault="002632DF" w:rsidP="002632DF">
      <w:pPr>
        <w:ind w:left="710"/>
        <w:rPr>
          <w:rFonts w:asciiTheme="minorHAnsi" w:hAnsiTheme="minorHAnsi" w:cs="Arial"/>
          <w:sz w:val="20"/>
          <w:lang w:val="sk-SK"/>
        </w:rPr>
      </w:pPr>
    </w:p>
    <w:p w14:paraId="63EDBBA8" w14:textId="1B1D77BD" w:rsidR="002632DF" w:rsidRPr="00B7050F" w:rsidRDefault="002632DF" w:rsidP="002632DF">
      <w:pPr>
        <w:rPr>
          <w:rFonts w:asciiTheme="minorHAnsi" w:hAnsiTheme="minorHAnsi" w:cs="Arial"/>
          <w:sz w:val="20"/>
          <w:lang w:val="sk-SK"/>
        </w:rPr>
      </w:pPr>
      <w:r w:rsidRPr="00B7050F">
        <w:rPr>
          <w:rFonts w:asciiTheme="minorHAnsi" w:hAnsiTheme="minorHAnsi" w:cs="Arial"/>
          <w:sz w:val="20"/>
          <w:lang w:val="sk-SK"/>
        </w:rPr>
        <w:t>Tabuľka č. 8:</w:t>
      </w:r>
    </w:p>
    <w:tbl>
      <w:tblPr>
        <w:tblStyle w:val="Mriekatabuky"/>
        <w:tblW w:w="8316" w:type="dxa"/>
        <w:tblInd w:w="-5" w:type="dxa"/>
        <w:tblLook w:val="04A0" w:firstRow="1" w:lastRow="0" w:firstColumn="1" w:lastColumn="0" w:noHBand="0" w:noVBand="1"/>
      </w:tblPr>
      <w:tblGrid>
        <w:gridCol w:w="2687"/>
        <w:gridCol w:w="2694"/>
        <w:gridCol w:w="2935"/>
      </w:tblGrid>
      <w:tr w:rsidR="002632DF" w:rsidRPr="00B7050F" w14:paraId="60F0CE95" w14:textId="77777777" w:rsidTr="002632DF">
        <w:tc>
          <w:tcPr>
            <w:tcW w:w="2687" w:type="dxa"/>
          </w:tcPr>
          <w:p w14:paraId="64C93C29" w14:textId="595E0893"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Poskytovateľ minimálnej pomoci</w:t>
            </w:r>
          </w:p>
        </w:tc>
        <w:tc>
          <w:tcPr>
            <w:tcW w:w="2694" w:type="dxa"/>
          </w:tcPr>
          <w:p w14:paraId="1715D860" w14:textId="2B077D48"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Výška minimálnej pomoci</w:t>
            </w:r>
          </w:p>
        </w:tc>
        <w:tc>
          <w:tcPr>
            <w:tcW w:w="2935" w:type="dxa"/>
          </w:tcPr>
          <w:p w14:paraId="3C1A886F" w14:textId="3D395828"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Dátum podania žiadosti</w:t>
            </w:r>
          </w:p>
        </w:tc>
      </w:tr>
      <w:tr w:rsidR="002632DF" w:rsidRPr="00B7050F" w14:paraId="461930B7" w14:textId="77777777" w:rsidTr="002632DF">
        <w:tc>
          <w:tcPr>
            <w:tcW w:w="2687" w:type="dxa"/>
          </w:tcPr>
          <w:p w14:paraId="1132162E" w14:textId="77777777" w:rsidR="002632DF" w:rsidRPr="00B7050F" w:rsidRDefault="002632DF" w:rsidP="002632DF">
            <w:pPr>
              <w:rPr>
                <w:rFonts w:asciiTheme="minorHAnsi" w:hAnsiTheme="minorHAnsi" w:cs="Arial"/>
                <w:sz w:val="20"/>
                <w:lang w:val="sk-SK"/>
              </w:rPr>
            </w:pPr>
          </w:p>
        </w:tc>
        <w:tc>
          <w:tcPr>
            <w:tcW w:w="2694" w:type="dxa"/>
          </w:tcPr>
          <w:p w14:paraId="49899357" w14:textId="77777777" w:rsidR="002632DF" w:rsidRPr="00B7050F" w:rsidRDefault="002632DF" w:rsidP="002632DF">
            <w:pPr>
              <w:rPr>
                <w:rFonts w:asciiTheme="minorHAnsi" w:hAnsiTheme="minorHAnsi" w:cs="Arial"/>
                <w:sz w:val="20"/>
                <w:lang w:val="sk-SK"/>
              </w:rPr>
            </w:pPr>
          </w:p>
        </w:tc>
        <w:tc>
          <w:tcPr>
            <w:tcW w:w="2935" w:type="dxa"/>
          </w:tcPr>
          <w:p w14:paraId="3DE64606" w14:textId="77777777" w:rsidR="002632DF" w:rsidRPr="00B7050F" w:rsidRDefault="002632DF" w:rsidP="002632DF">
            <w:pPr>
              <w:rPr>
                <w:rFonts w:asciiTheme="minorHAnsi" w:hAnsiTheme="minorHAnsi" w:cs="Arial"/>
                <w:sz w:val="20"/>
                <w:lang w:val="sk-SK"/>
              </w:rPr>
            </w:pPr>
          </w:p>
        </w:tc>
      </w:tr>
      <w:tr w:rsidR="002632DF" w:rsidRPr="00B7050F" w14:paraId="26252D11" w14:textId="77777777" w:rsidTr="002632DF">
        <w:tc>
          <w:tcPr>
            <w:tcW w:w="2687" w:type="dxa"/>
          </w:tcPr>
          <w:p w14:paraId="4F6EC2D5" w14:textId="77777777" w:rsidR="002632DF" w:rsidRPr="00B7050F" w:rsidRDefault="002632DF" w:rsidP="002632DF">
            <w:pPr>
              <w:rPr>
                <w:rFonts w:asciiTheme="minorHAnsi" w:hAnsiTheme="minorHAnsi" w:cs="Arial"/>
                <w:sz w:val="20"/>
                <w:lang w:val="sk-SK"/>
              </w:rPr>
            </w:pPr>
          </w:p>
        </w:tc>
        <w:tc>
          <w:tcPr>
            <w:tcW w:w="2694" w:type="dxa"/>
          </w:tcPr>
          <w:p w14:paraId="673543DD" w14:textId="77777777" w:rsidR="002632DF" w:rsidRPr="00B7050F" w:rsidRDefault="002632DF" w:rsidP="002632DF">
            <w:pPr>
              <w:rPr>
                <w:rFonts w:asciiTheme="minorHAnsi" w:hAnsiTheme="minorHAnsi" w:cs="Arial"/>
                <w:sz w:val="20"/>
                <w:lang w:val="sk-SK"/>
              </w:rPr>
            </w:pPr>
          </w:p>
        </w:tc>
        <w:tc>
          <w:tcPr>
            <w:tcW w:w="2935" w:type="dxa"/>
          </w:tcPr>
          <w:p w14:paraId="01795100" w14:textId="77777777" w:rsidR="002632DF" w:rsidRPr="00B7050F" w:rsidRDefault="002632DF" w:rsidP="002632DF">
            <w:pPr>
              <w:rPr>
                <w:rFonts w:asciiTheme="minorHAnsi" w:hAnsiTheme="minorHAnsi" w:cs="Arial"/>
                <w:sz w:val="20"/>
                <w:lang w:val="sk-SK"/>
              </w:rPr>
            </w:pPr>
          </w:p>
        </w:tc>
      </w:tr>
      <w:tr w:rsidR="002632DF" w:rsidRPr="00B7050F" w14:paraId="69BF0C50" w14:textId="77777777" w:rsidTr="002632DF">
        <w:tc>
          <w:tcPr>
            <w:tcW w:w="2687" w:type="dxa"/>
          </w:tcPr>
          <w:p w14:paraId="7B3EA443" w14:textId="77777777" w:rsidR="002632DF" w:rsidRPr="00B7050F" w:rsidRDefault="002632DF" w:rsidP="002632DF">
            <w:pPr>
              <w:rPr>
                <w:rFonts w:asciiTheme="minorHAnsi" w:hAnsiTheme="minorHAnsi" w:cs="Arial"/>
                <w:sz w:val="20"/>
                <w:lang w:val="sk-SK"/>
              </w:rPr>
            </w:pPr>
          </w:p>
        </w:tc>
        <w:tc>
          <w:tcPr>
            <w:tcW w:w="2694" w:type="dxa"/>
          </w:tcPr>
          <w:p w14:paraId="2D30A7CC" w14:textId="77777777" w:rsidR="002632DF" w:rsidRPr="00B7050F" w:rsidRDefault="002632DF" w:rsidP="002632DF">
            <w:pPr>
              <w:rPr>
                <w:rFonts w:asciiTheme="minorHAnsi" w:hAnsiTheme="minorHAnsi" w:cs="Arial"/>
                <w:sz w:val="20"/>
                <w:lang w:val="sk-SK"/>
              </w:rPr>
            </w:pPr>
          </w:p>
        </w:tc>
        <w:tc>
          <w:tcPr>
            <w:tcW w:w="2935" w:type="dxa"/>
          </w:tcPr>
          <w:p w14:paraId="3EA20C4F" w14:textId="77777777" w:rsidR="002632DF" w:rsidRPr="00B7050F" w:rsidRDefault="002632DF" w:rsidP="002632DF">
            <w:pPr>
              <w:rPr>
                <w:rFonts w:asciiTheme="minorHAnsi" w:hAnsiTheme="minorHAnsi" w:cs="Arial"/>
                <w:sz w:val="20"/>
                <w:lang w:val="sk-SK"/>
              </w:rPr>
            </w:pPr>
          </w:p>
        </w:tc>
      </w:tr>
    </w:tbl>
    <w:p w14:paraId="3244F951" w14:textId="77777777" w:rsidR="002632DF" w:rsidRPr="00B7050F" w:rsidRDefault="002632DF" w:rsidP="002632DF">
      <w:pPr>
        <w:rPr>
          <w:rFonts w:asciiTheme="minorHAnsi" w:hAnsiTheme="minorHAnsi" w:cs="Arial"/>
          <w:sz w:val="20"/>
          <w:lang w:val="sk-SK"/>
        </w:rPr>
      </w:pPr>
    </w:p>
    <w:p w14:paraId="3A413376" w14:textId="77777777" w:rsidR="002632DF" w:rsidRPr="00B7050F" w:rsidRDefault="002632DF" w:rsidP="002632DF">
      <w:pPr>
        <w:pStyle w:val="Odsekzoznamu"/>
        <w:ind w:left="426"/>
        <w:rPr>
          <w:rFonts w:asciiTheme="minorHAnsi" w:hAnsiTheme="minorHAnsi" w:cs="Arial"/>
          <w:sz w:val="20"/>
          <w:lang w:val="sk-SK"/>
        </w:rPr>
      </w:pPr>
    </w:p>
    <w:p w14:paraId="1DBF1E5A" w14:textId="77777777" w:rsidR="00276969" w:rsidRPr="00B7050F" w:rsidRDefault="00276969" w:rsidP="00F133A5">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Žiadateľ nižšie svojím podpisom</w:t>
      </w:r>
    </w:p>
    <w:p w14:paraId="47FC3664" w14:textId="77777777" w:rsidR="00D57E01" w:rsidRPr="00B7050F" w:rsidRDefault="00D57E01" w:rsidP="00D57E01">
      <w:pPr>
        <w:rPr>
          <w:rFonts w:asciiTheme="minorHAnsi" w:hAnsiTheme="minorHAnsi" w:cs="Arial"/>
          <w:sz w:val="20"/>
          <w:lang w:val="sk-SK"/>
        </w:rPr>
      </w:pPr>
    </w:p>
    <w:p w14:paraId="5497AE07" w14:textId="3638C7D9" w:rsidR="00F61D8C" w:rsidRPr="00B7050F" w:rsidRDefault="00F61D8C"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potvrdzuje, že je informovaný o tom, že je potrebné aby boli vyplnené všetky body vyhlásenia;</w:t>
      </w:r>
    </w:p>
    <w:p w14:paraId="455F3531" w14:textId="77777777" w:rsidR="00F61D8C" w:rsidRPr="00B7050F" w:rsidRDefault="00F61D8C" w:rsidP="00F61D8C">
      <w:pPr>
        <w:pStyle w:val="Odsekzoznamu"/>
        <w:rPr>
          <w:rFonts w:asciiTheme="minorHAnsi" w:hAnsiTheme="minorHAnsi" w:cs="Arial"/>
          <w:sz w:val="20"/>
          <w:lang w:val="sk-SK"/>
        </w:rPr>
      </w:pPr>
    </w:p>
    <w:p w14:paraId="31BF700C" w14:textId="77777777" w:rsidR="00FF0F57" w:rsidRPr="00B7050F" w:rsidRDefault="00FF0F57"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lastRenderedPageBreak/>
        <w:t>potvrdzuje, že vyššie uvedené údaje sú presné a pr</w:t>
      </w:r>
      <w:r w:rsidR="00410377" w:rsidRPr="00B7050F">
        <w:rPr>
          <w:rFonts w:asciiTheme="minorHAnsi" w:hAnsiTheme="minorHAnsi" w:cs="Arial"/>
          <w:sz w:val="20"/>
          <w:lang w:val="sk-SK"/>
        </w:rPr>
        <w:t>avdivé a sú poskytované dobrovoľ</w:t>
      </w:r>
      <w:r w:rsidRPr="00B7050F">
        <w:rPr>
          <w:rFonts w:asciiTheme="minorHAnsi" w:hAnsiTheme="minorHAnsi" w:cs="Arial"/>
          <w:sz w:val="20"/>
          <w:lang w:val="sk-SK"/>
        </w:rPr>
        <w:t>ne;</w:t>
      </w:r>
    </w:p>
    <w:p w14:paraId="1AEF629A" w14:textId="77777777" w:rsidR="00F61D8C" w:rsidRPr="00B7050F" w:rsidRDefault="00F61D8C" w:rsidP="00F61D8C">
      <w:pPr>
        <w:pStyle w:val="Odsekzoznamu"/>
        <w:rPr>
          <w:rFonts w:asciiTheme="minorHAnsi" w:hAnsiTheme="minorHAnsi" w:cs="Arial"/>
          <w:sz w:val="20"/>
          <w:lang w:val="sk-SK"/>
        </w:rPr>
      </w:pPr>
    </w:p>
    <w:p w14:paraId="0FDEC1A7" w14:textId="61B77621" w:rsidR="00FF0F57" w:rsidRPr="00B7050F" w:rsidRDefault="00FF0F57"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sa zaväzuje k tomu, že v prípade zmeny</w:t>
      </w:r>
      <w:r w:rsidR="00B93B14" w:rsidRPr="00B7050F">
        <w:rPr>
          <w:rFonts w:asciiTheme="minorHAnsi" w:hAnsiTheme="minorHAnsi" w:cs="Arial"/>
          <w:sz w:val="20"/>
          <w:lang w:val="sk-SK"/>
        </w:rPr>
        <w:t xml:space="preserve"> údajov uvedených v</w:t>
      </w:r>
      <w:r w:rsidR="00F61D8C" w:rsidRPr="00B7050F">
        <w:rPr>
          <w:rFonts w:asciiTheme="minorHAnsi" w:hAnsiTheme="minorHAnsi" w:cs="Arial"/>
          <w:sz w:val="20"/>
          <w:lang w:val="sk-SK"/>
        </w:rPr>
        <w:t xml:space="preserve"> tejto </w:t>
      </w:r>
      <w:r w:rsidR="00B93B14" w:rsidRPr="00B7050F">
        <w:rPr>
          <w:rFonts w:asciiTheme="minorHAnsi" w:hAnsiTheme="minorHAnsi" w:cs="Arial"/>
          <w:sz w:val="20"/>
          <w:lang w:val="sk-SK"/>
        </w:rPr>
        <w:t>žiadosti</w:t>
      </w:r>
      <w:r w:rsidRPr="00B7050F">
        <w:rPr>
          <w:rFonts w:asciiTheme="minorHAnsi" w:hAnsiTheme="minorHAnsi" w:cs="Arial"/>
          <w:sz w:val="20"/>
          <w:lang w:val="sk-SK"/>
        </w:rPr>
        <w:t xml:space="preserve"> v priebehu administratívneho procesu poskytnutia </w:t>
      </w:r>
      <w:r w:rsidR="00410377" w:rsidRPr="00B7050F">
        <w:rPr>
          <w:rFonts w:asciiTheme="minorHAnsi" w:hAnsiTheme="minorHAnsi" w:cs="Arial"/>
          <w:sz w:val="20"/>
          <w:lang w:val="sk-SK"/>
        </w:rPr>
        <w:t>minimálnej pomoci</w:t>
      </w:r>
      <w:r w:rsidRPr="00B7050F">
        <w:rPr>
          <w:rFonts w:asciiTheme="minorHAnsi" w:hAnsiTheme="minorHAnsi" w:cs="Arial"/>
          <w:sz w:val="20"/>
          <w:lang w:val="sk-SK"/>
        </w:rPr>
        <w:t xml:space="preserve"> bude bezodkladne informovať poskytovateľa danej pomoci o zmenách, ktoré u neho nastali;</w:t>
      </w:r>
    </w:p>
    <w:p w14:paraId="2BBABE45" w14:textId="77777777" w:rsidR="00F61D8C" w:rsidRPr="00B7050F" w:rsidRDefault="00F61D8C" w:rsidP="00F61D8C">
      <w:pPr>
        <w:pStyle w:val="Odsekzoznamu"/>
        <w:rPr>
          <w:rFonts w:asciiTheme="minorHAnsi" w:hAnsiTheme="minorHAnsi" w:cs="Arial"/>
          <w:sz w:val="20"/>
          <w:lang w:val="sk-SK"/>
        </w:rPr>
      </w:pPr>
    </w:p>
    <w:p w14:paraId="502C90FB" w14:textId="77777777" w:rsidR="00F61D8C" w:rsidRPr="00B7050F" w:rsidRDefault="00F61D8C" w:rsidP="00F61D8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súhlasí so spracovaním údajov obsiahnutých v tomto vyhlásení za účelom evidencie minimálnej pomoci v súlade so zákonom č. 358/2015 Z. z. o úprave niektorých vzťahov v oblasti štátnej pomoci a minimálnej pomoci a o zmene a doplnení niektorých zákonov (zákon o štátnej pomoci). Tento súhlas udeľuje koordinátorovi pomoci</w:t>
      </w:r>
      <w:r w:rsidRPr="00B7050F">
        <w:rPr>
          <w:rStyle w:val="Odkaznapoznmkupodiarou"/>
          <w:rFonts w:asciiTheme="minorHAnsi" w:hAnsiTheme="minorHAnsi" w:cs="Arial"/>
          <w:sz w:val="20"/>
          <w:lang w:val="sk-SK"/>
        </w:rPr>
        <w:footnoteReference w:id="16"/>
      </w:r>
      <w:r w:rsidRPr="00B7050F">
        <w:rPr>
          <w:rFonts w:asciiTheme="minorHAnsi" w:hAnsiTheme="minorHAnsi" w:cs="Arial"/>
          <w:sz w:val="20"/>
          <w:lang w:val="sk-SK"/>
        </w:rPr>
        <w:t xml:space="preserve"> a zároveň poskytovateľovi minimálnej pomoci, pre všetky údaje obsiahnuté v tomto vyhlásení, a to po celé obdobie 10 rokov odo dňa udelenia súhlasu. </w:t>
      </w:r>
    </w:p>
    <w:p w14:paraId="378A6DCC" w14:textId="77777777" w:rsidR="00F61D8C" w:rsidRPr="00B7050F" w:rsidRDefault="00F61D8C" w:rsidP="00F61D8C">
      <w:pPr>
        <w:pStyle w:val="Odsekzoznamu"/>
        <w:rPr>
          <w:rFonts w:asciiTheme="minorHAnsi" w:hAnsiTheme="minorHAnsi" w:cs="Arial"/>
          <w:sz w:val="20"/>
          <w:lang w:val="sk-SK"/>
        </w:rPr>
      </w:pPr>
    </w:p>
    <w:p w14:paraId="6FB7DD49" w14:textId="085E15C9" w:rsidR="00D57E01" w:rsidRPr="00B7050F" w:rsidRDefault="00D57E01" w:rsidP="00E6773C">
      <w:pPr>
        <w:pStyle w:val="Odsekzoznamu"/>
        <w:tabs>
          <w:tab w:val="left" w:pos="2445"/>
        </w:tabs>
        <w:ind w:left="709" w:firstLine="2"/>
        <w:rPr>
          <w:rFonts w:asciiTheme="minorHAnsi" w:hAnsiTheme="minorHAnsi" w:cs="Arial"/>
          <w:sz w:val="20"/>
          <w:lang w:val="sk-SK"/>
        </w:rPr>
      </w:pPr>
    </w:p>
    <w:p w14:paraId="4E4D898F" w14:textId="77777777" w:rsidR="00C364F2" w:rsidRPr="00B7050F" w:rsidRDefault="00C364F2" w:rsidP="00FC30F3">
      <w:pPr>
        <w:pStyle w:val="Odsekzoznamu"/>
        <w:ind w:left="284"/>
        <w:rPr>
          <w:rFonts w:asciiTheme="minorHAnsi" w:hAnsiTheme="minorHAnsi" w:cs="Arial"/>
          <w:sz w:val="20"/>
          <w:lang w:val="sk-SK"/>
        </w:rPr>
      </w:pPr>
    </w:p>
    <w:p w14:paraId="173DF8C9" w14:textId="77777777" w:rsidR="004153EF" w:rsidRPr="00B7050F" w:rsidRDefault="004153EF" w:rsidP="00FC30F3">
      <w:pPr>
        <w:pStyle w:val="Odsekzoznamu"/>
        <w:ind w:left="284"/>
        <w:rPr>
          <w:rFonts w:asciiTheme="minorHAnsi" w:hAnsiTheme="minorHAnsi" w:cs="Arial"/>
          <w:sz w:val="20"/>
          <w:lang w:val="sk-SK"/>
        </w:rPr>
      </w:pPr>
    </w:p>
    <w:p w14:paraId="6F393209" w14:textId="77777777" w:rsidR="004153EF" w:rsidRPr="00B7050F" w:rsidRDefault="004153EF" w:rsidP="00FC30F3">
      <w:pPr>
        <w:pStyle w:val="Odsekzoznamu"/>
        <w:ind w:left="284"/>
        <w:rPr>
          <w:rFonts w:asciiTheme="minorHAnsi" w:hAnsiTheme="minorHAnsi" w:cs="Arial"/>
          <w:sz w:val="20"/>
          <w:lang w:val="sk-SK"/>
        </w:rPr>
      </w:pPr>
    </w:p>
    <w:p w14:paraId="692A4FA2" w14:textId="1ED749F8" w:rsidR="004153EF" w:rsidRPr="00B7050F" w:rsidRDefault="004153EF" w:rsidP="0086224D">
      <w:pPr>
        <w:pStyle w:val="Odsekzoznamu"/>
        <w:tabs>
          <w:tab w:val="left" w:pos="709"/>
          <w:tab w:val="right" w:leader="dot" w:pos="3969"/>
          <w:tab w:val="left" w:pos="5245"/>
          <w:tab w:val="right" w:leader="dot" w:pos="9356"/>
        </w:tabs>
        <w:ind w:left="284"/>
        <w:rPr>
          <w:rFonts w:asciiTheme="minorHAnsi" w:hAnsiTheme="minorHAnsi" w:cs="Arial"/>
          <w:sz w:val="20"/>
          <w:lang w:val="sk-SK"/>
        </w:rPr>
      </w:pPr>
      <w:r w:rsidRPr="00B7050F">
        <w:rPr>
          <w:rFonts w:asciiTheme="minorHAnsi" w:hAnsiTheme="minorHAnsi" w:cs="Arial"/>
          <w:sz w:val="20"/>
          <w:lang w:val="sk-SK"/>
        </w:rPr>
        <w:tab/>
      </w:r>
      <w:r w:rsidR="0086224D" w:rsidRPr="00B7050F">
        <w:rPr>
          <w:rFonts w:asciiTheme="minorHAnsi" w:hAnsiTheme="minorHAnsi" w:cs="Arial"/>
          <w:sz w:val="20"/>
          <w:lang w:val="sk-SK"/>
        </w:rPr>
        <w:tab/>
      </w:r>
      <w:r w:rsidR="0086224D" w:rsidRPr="00B7050F">
        <w:rPr>
          <w:rFonts w:asciiTheme="minorHAnsi" w:hAnsiTheme="minorHAnsi" w:cs="Arial"/>
          <w:sz w:val="20"/>
          <w:lang w:val="sk-SK"/>
        </w:rPr>
        <w:tab/>
      </w:r>
      <w:r w:rsidR="0086224D" w:rsidRPr="00B7050F">
        <w:rPr>
          <w:rFonts w:asciiTheme="minorHAnsi" w:hAnsiTheme="minorHAnsi" w:cs="Arial"/>
          <w:sz w:val="20"/>
          <w:lang w:val="sk-SK"/>
        </w:rPr>
        <w:tab/>
      </w:r>
    </w:p>
    <w:p w14:paraId="76E9C484" w14:textId="1843FA2A" w:rsidR="004153EF" w:rsidRPr="00B7050F" w:rsidRDefault="004153EF" w:rsidP="00F61D8C">
      <w:pPr>
        <w:tabs>
          <w:tab w:val="center" w:pos="2268"/>
          <w:tab w:val="center" w:pos="6237"/>
        </w:tabs>
        <w:rPr>
          <w:rFonts w:asciiTheme="minorHAnsi" w:hAnsiTheme="minorHAnsi" w:cs="Arial"/>
          <w:b/>
          <w:sz w:val="20"/>
          <w:lang w:val="sk-SK"/>
        </w:rPr>
      </w:pPr>
      <w:r w:rsidRPr="00B7050F">
        <w:rPr>
          <w:rFonts w:asciiTheme="minorHAnsi" w:hAnsiTheme="minorHAnsi" w:cs="Arial"/>
          <w:b/>
          <w:sz w:val="20"/>
          <w:lang w:val="sk-SK"/>
        </w:rPr>
        <w:tab/>
        <w:t xml:space="preserve">Dátum a miesto  </w:t>
      </w:r>
      <w:r w:rsidRPr="00B7050F">
        <w:rPr>
          <w:rFonts w:asciiTheme="minorHAnsi" w:hAnsiTheme="minorHAnsi" w:cs="Arial"/>
          <w:b/>
          <w:sz w:val="20"/>
          <w:lang w:val="sk-SK"/>
        </w:rPr>
        <w:tab/>
      </w:r>
      <w:r w:rsidR="00F61D8C" w:rsidRPr="00B7050F">
        <w:rPr>
          <w:rFonts w:asciiTheme="minorHAnsi" w:hAnsiTheme="minorHAnsi" w:cs="Arial"/>
          <w:b/>
          <w:sz w:val="20"/>
          <w:lang w:val="sk-SK"/>
        </w:rPr>
        <w:t xml:space="preserve">                                P</w:t>
      </w:r>
      <w:r w:rsidRPr="00B7050F">
        <w:rPr>
          <w:rFonts w:asciiTheme="minorHAnsi" w:hAnsiTheme="minorHAnsi" w:cs="Arial"/>
          <w:b/>
          <w:sz w:val="20"/>
          <w:lang w:val="sk-SK"/>
        </w:rPr>
        <w:t xml:space="preserve">odpis </w:t>
      </w:r>
      <w:r w:rsidR="00F61D8C" w:rsidRPr="00B7050F">
        <w:rPr>
          <w:rFonts w:asciiTheme="minorHAnsi" w:hAnsiTheme="minorHAnsi" w:cs="Arial"/>
          <w:b/>
          <w:sz w:val="20"/>
          <w:lang w:val="sk-SK"/>
        </w:rPr>
        <w:t>žiadateľa</w:t>
      </w:r>
    </w:p>
    <w:p w14:paraId="273670A5" w14:textId="02E0DE86" w:rsidR="00756E25" w:rsidRPr="00B7050F" w:rsidRDefault="004153EF" w:rsidP="00441ADB">
      <w:pPr>
        <w:pStyle w:val="Odsekzoznamu"/>
        <w:tabs>
          <w:tab w:val="center" w:pos="7230"/>
        </w:tabs>
        <w:ind w:left="0"/>
        <w:rPr>
          <w:rFonts w:asciiTheme="minorHAnsi" w:hAnsiTheme="minorHAnsi"/>
          <w:lang w:val="sk-SK"/>
        </w:rPr>
      </w:pPr>
      <w:r w:rsidRPr="00B7050F">
        <w:rPr>
          <w:rFonts w:asciiTheme="minorHAnsi" w:hAnsiTheme="minorHAnsi" w:cs="Arial"/>
          <w:b/>
          <w:sz w:val="20"/>
          <w:lang w:val="sk-SK"/>
        </w:rPr>
        <w:tab/>
      </w:r>
    </w:p>
    <w:sectPr w:rsidR="00756E25" w:rsidRPr="00B7050F" w:rsidSect="001370AD">
      <w:headerReference w:type="even" r:id="rId8"/>
      <w:headerReference w:type="default" r:id="rId9"/>
      <w:footerReference w:type="even" r:id="rId10"/>
      <w:footerReference w:type="default" r:id="rId11"/>
      <w:headerReference w:type="first" r:id="rId12"/>
      <w:footerReference w:type="first" r:id="rId13"/>
      <w:pgSz w:w="11906" w:h="16838"/>
      <w:pgMar w:top="709" w:right="1134" w:bottom="567" w:left="1134" w:header="709"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7C7C2" w14:textId="77777777" w:rsidR="008C2B8B" w:rsidRDefault="008C2B8B" w:rsidP="00D57E01">
      <w:r>
        <w:separator/>
      </w:r>
    </w:p>
  </w:endnote>
  <w:endnote w:type="continuationSeparator" w:id="0">
    <w:p w14:paraId="40EFDF60" w14:textId="77777777" w:rsidR="008C2B8B" w:rsidRDefault="008C2B8B" w:rsidP="00D57E01">
      <w:r>
        <w:continuationSeparator/>
      </w:r>
    </w:p>
  </w:endnote>
  <w:endnote w:type="continuationNotice" w:id="1">
    <w:p w14:paraId="72FF8BE2" w14:textId="77777777" w:rsidR="008C2B8B" w:rsidRDefault="008C2B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altName w:val="Times New Roman"/>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charset w:val="00"/>
    <w:family w:val="swiss"/>
    <w:pitch w:val="variable"/>
    <w:sig w:usb0="600002F7" w:usb1="02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7365F" w14:textId="1CA4073F" w:rsidR="009C247D" w:rsidRDefault="009C247D">
    <w:pPr>
      <w:pStyle w:val="Pta"/>
    </w:pPr>
    <w:r>
      <w:rPr>
        <w:noProof/>
      </w:rPr>
      <mc:AlternateContent>
        <mc:Choice Requires="wps">
          <w:drawing>
            <wp:anchor distT="0" distB="0" distL="0" distR="0" simplePos="0" relativeHeight="251659264" behindDoc="0" locked="0" layoutInCell="1" allowOverlap="1" wp14:anchorId="5BB6BBCD" wp14:editId="688D15DE">
              <wp:simplePos x="635" y="635"/>
              <wp:positionH relativeFrom="column">
                <wp:align>center</wp:align>
              </wp:positionH>
              <wp:positionV relativeFrom="paragraph">
                <wp:posOffset>635</wp:posOffset>
              </wp:positionV>
              <wp:extent cx="443865" cy="443865"/>
              <wp:effectExtent l="0" t="0" r="6350" b="635"/>
              <wp:wrapSquare wrapText="bothSides"/>
              <wp:docPr id="2" name="Textové pole 2"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E25213" w14:textId="1F738BE1" w:rsidR="009C247D" w:rsidRPr="009C247D" w:rsidRDefault="009C247D">
                          <w:pPr>
                            <w:rPr>
                              <w:rFonts w:ascii="Calibri" w:eastAsia="Calibri" w:hAnsi="Calibri" w:cs="Calibri"/>
                              <w:noProof/>
                              <w:color w:val="008000"/>
                              <w:sz w:val="22"/>
                              <w:szCs w:val="22"/>
                            </w:rPr>
                          </w:pPr>
                          <w:r w:rsidRPr="009C247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BB6BBCD" id="_x0000_t202" coordsize="21600,21600" o:spt="202" path="m,l,21600r21600,l21600,xe">
              <v:stroke joinstyle="miter"/>
              <v:path gradientshapeok="t" o:connecttype="rect"/>
            </v:shapetype>
            <v:shape id="Textové pole 2" o:spid="_x0000_s1026" type="#_x0000_t202" alt="    INTERNÉ" style="position:absolute;left:0;text-align:left;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62E25213" w14:textId="1F738BE1" w:rsidR="009C247D" w:rsidRPr="009C247D" w:rsidRDefault="009C247D">
                    <w:pPr>
                      <w:rPr>
                        <w:rFonts w:ascii="Calibri" w:eastAsia="Calibri" w:hAnsi="Calibri" w:cs="Calibri"/>
                        <w:noProof/>
                        <w:color w:val="008000"/>
                        <w:sz w:val="22"/>
                        <w:szCs w:val="22"/>
                      </w:rPr>
                    </w:pPr>
                    <w:r w:rsidRPr="009C247D">
                      <w:rPr>
                        <w:rFonts w:ascii="Calibri" w:eastAsia="Calibri" w:hAnsi="Calibri" w:cs="Calibri"/>
                        <w:noProof/>
                        <w:color w:val="008000"/>
                        <w:sz w:val="22"/>
                        <w:szCs w:val="22"/>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7EAAB" w14:textId="43942B48" w:rsidR="00A732BC" w:rsidRPr="00B7050F" w:rsidRDefault="009C247D">
    <w:pPr>
      <w:pStyle w:val="Pta"/>
      <w:jc w:val="center"/>
      <w:rPr>
        <w:rFonts w:asciiTheme="minorHAnsi" w:hAnsiTheme="minorHAnsi"/>
        <w:sz w:val="20"/>
      </w:rPr>
    </w:pPr>
    <w:r>
      <w:rPr>
        <w:rFonts w:asciiTheme="minorHAnsi" w:hAnsiTheme="minorHAnsi" w:cs="Arial"/>
        <w:noProof/>
        <w:sz w:val="16"/>
      </w:rPr>
      <mc:AlternateContent>
        <mc:Choice Requires="wps">
          <w:drawing>
            <wp:anchor distT="0" distB="0" distL="0" distR="0" simplePos="0" relativeHeight="251660288" behindDoc="0" locked="0" layoutInCell="1" allowOverlap="1" wp14:anchorId="264D3CDA" wp14:editId="35F0FCD9">
              <wp:simplePos x="723900" y="10106025"/>
              <wp:positionH relativeFrom="column">
                <wp:align>center</wp:align>
              </wp:positionH>
              <wp:positionV relativeFrom="paragraph">
                <wp:posOffset>635</wp:posOffset>
              </wp:positionV>
              <wp:extent cx="443865" cy="443865"/>
              <wp:effectExtent l="0" t="0" r="6350" b="635"/>
              <wp:wrapSquare wrapText="bothSides"/>
              <wp:docPr id="3" name="Textové pole 3"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C21208" w14:textId="233A7D7F" w:rsidR="009C247D" w:rsidRPr="009C247D" w:rsidRDefault="009C247D">
                          <w:pPr>
                            <w:rPr>
                              <w:rFonts w:ascii="Calibri" w:eastAsia="Calibri" w:hAnsi="Calibri" w:cs="Calibri"/>
                              <w:noProof/>
                              <w:color w:val="008000"/>
                              <w:sz w:val="22"/>
                              <w:szCs w:val="22"/>
                            </w:rPr>
                          </w:pPr>
                          <w:r w:rsidRPr="009C247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64D3CDA" id="_x0000_t202" coordsize="21600,21600" o:spt="202" path="m,l,21600r21600,l21600,xe">
              <v:stroke joinstyle="miter"/>
              <v:path gradientshapeok="t" o:connecttype="rect"/>
            </v:shapetype>
            <v:shape id="Textové pole 3" o:spid="_x0000_s1027" type="#_x0000_t202" alt="    INTERNÉ"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0FC21208" w14:textId="233A7D7F" w:rsidR="009C247D" w:rsidRPr="009C247D" w:rsidRDefault="009C247D">
                    <w:pPr>
                      <w:rPr>
                        <w:rFonts w:ascii="Calibri" w:eastAsia="Calibri" w:hAnsi="Calibri" w:cs="Calibri"/>
                        <w:noProof/>
                        <w:color w:val="008000"/>
                        <w:sz w:val="22"/>
                        <w:szCs w:val="22"/>
                      </w:rPr>
                    </w:pPr>
                    <w:r w:rsidRPr="009C247D">
                      <w:rPr>
                        <w:rFonts w:ascii="Calibri" w:eastAsia="Calibri" w:hAnsi="Calibri" w:cs="Calibri"/>
                        <w:noProof/>
                        <w:color w:val="008000"/>
                        <w:sz w:val="22"/>
                        <w:szCs w:val="22"/>
                      </w:rPr>
                      <w:t xml:space="preserve">    INTERNÉ</w:t>
                    </w:r>
                  </w:p>
                </w:txbxContent>
              </v:textbox>
              <w10:wrap type="square"/>
            </v:shape>
          </w:pict>
        </mc:Fallback>
      </mc:AlternateContent>
    </w:r>
    <w:r w:rsidR="00A732BC" w:rsidRPr="00B7050F">
      <w:rPr>
        <w:rFonts w:asciiTheme="minorHAnsi" w:hAnsiTheme="minorHAnsi" w:cs="Arial"/>
        <w:sz w:val="16"/>
      </w:rPr>
      <w:fldChar w:fldCharType="begin"/>
    </w:r>
    <w:r w:rsidR="00A732BC" w:rsidRPr="00B7050F">
      <w:rPr>
        <w:rFonts w:asciiTheme="minorHAnsi" w:hAnsiTheme="minorHAnsi" w:cs="Arial"/>
        <w:sz w:val="16"/>
      </w:rPr>
      <w:instrText xml:space="preserve"> PAGE   \* MERGEFORMAT </w:instrText>
    </w:r>
    <w:r w:rsidR="00A732BC" w:rsidRPr="00B7050F">
      <w:rPr>
        <w:rFonts w:asciiTheme="minorHAnsi" w:hAnsiTheme="minorHAnsi" w:cs="Arial"/>
        <w:sz w:val="16"/>
      </w:rPr>
      <w:fldChar w:fldCharType="separate"/>
    </w:r>
    <w:r w:rsidR="00086746">
      <w:rPr>
        <w:rFonts w:asciiTheme="minorHAnsi" w:hAnsiTheme="minorHAnsi" w:cs="Arial"/>
        <w:noProof/>
        <w:sz w:val="16"/>
      </w:rPr>
      <w:t>5</w:t>
    </w:r>
    <w:r w:rsidR="00A732BC" w:rsidRPr="00B7050F">
      <w:rPr>
        <w:rFonts w:asciiTheme="minorHAnsi" w:hAnsiTheme="minorHAnsi" w:cs="Arial"/>
        <w:sz w:val="16"/>
      </w:rPr>
      <w:fldChar w:fldCharType="end"/>
    </w:r>
  </w:p>
  <w:p w14:paraId="01E2A002" w14:textId="77777777" w:rsidR="00A732BC" w:rsidRDefault="00A732BC">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B40A7" w14:textId="227B3085" w:rsidR="00A732BC" w:rsidRPr="006C7836" w:rsidRDefault="009C247D">
    <w:pPr>
      <w:pStyle w:val="Pta"/>
      <w:jc w:val="center"/>
      <w:rPr>
        <w:rFonts w:asciiTheme="minorHAnsi" w:hAnsiTheme="minorHAnsi"/>
        <w:sz w:val="20"/>
      </w:rPr>
    </w:pPr>
    <w:r>
      <w:rPr>
        <w:rFonts w:asciiTheme="minorHAnsi" w:hAnsiTheme="minorHAnsi" w:cs="Arial"/>
        <w:noProof/>
        <w:sz w:val="16"/>
      </w:rPr>
      <mc:AlternateContent>
        <mc:Choice Requires="wps">
          <w:drawing>
            <wp:anchor distT="0" distB="0" distL="0" distR="0" simplePos="0" relativeHeight="251658240" behindDoc="0" locked="0" layoutInCell="1" allowOverlap="1" wp14:anchorId="6B0130A9" wp14:editId="38DC523A">
              <wp:simplePos x="723900" y="10106025"/>
              <wp:positionH relativeFrom="column">
                <wp:align>center</wp:align>
              </wp:positionH>
              <wp:positionV relativeFrom="paragraph">
                <wp:posOffset>635</wp:posOffset>
              </wp:positionV>
              <wp:extent cx="443865" cy="443865"/>
              <wp:effectExtent l="0" t="0" r="6350" b="635"/>
              <wp:wrapSquare wrapText="bothSides"/>
              <wp:docPr id="1" name="Textové pole 1"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40FFD9" w14:textId="18A3F23D" w:rsidR="009C247D" w:rsidRPr="009C247D" w:rsidRDefault="009C247D">
                          <w:pPr>
                            <w:rPr>
                              <w:rFonts w:ascii="Calibri" w:eastAsia="Calibri" w:hAnsi="Calibri" w:cs="Calibri"/>
                              <w:noProof/>
                              <w:color w:val="008000"/>
                              <w:sz w:val="22"/>
                              <w:szCs w:val="22"/>
                            </w:rPr>
                          </w:pPr>
                          <w:r w:rsidRPr="009C247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B0130A9" id="_x0000_t202" coordsize="21600,21600" o:spt="202" path="m,l,21600r21600,l21600,xe">
              <v:stroke joinstyle="miter"/>
              <v:path gradientshapeok="t" o:connecttype="rect"/>
            </v:shapetype>
            <v:shape id="Textové pole 1" o:spid="_x0000_s1028" type="#_x0000_t202" alt="    INTERNÉ" style="position:absolute;left:0;text-align:left;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textbox style="mso-fit-shape-to-text:t" inset="0,0,0,0">
                <w:txbxContent>
                  <w:p w14:paraId="4040FFD9" w14:textId="18A3F23D" w:rsidR="009C247D" w:rsidRPr="009C247D" w:rsidRDefault="009C247D">
                    <w:pPr>
                      <w:rPr>
                        <w:rFonts w:ascii="Calibri" w:eastAsia="Calibri" w:hAnsi="Calibri" w:cs="Calibri"/>
                        <w:noProof/>
                        <w:color w:val="008000"/>
                        <w:sz w:val="22"/>
                        <w:szCs w:val="22"/>
                      </w:rPr>
                    </w:pPr>
                    <w:r w:rsidRPr="009C247D">
                      <w:rPr>
                        <w:rFonts w:ascii="Calibri" w:eastAsia="Calibri" w:hAnsi="Calibri" w:cs="Calibri"/>
                        <w:noProof/>
                        <w:color w:val="008000"/>
                        <w:sz w:val="22"/>
                        <w:szCs w:val="22"/>
                      </w:rPr>
                      <w:t xml:space="preserve">    INTERNÉ</w:t>
                    </w:r>
                  </w:p>
                </w:txbxContent>
              </v:textbox>
              <w10:wrap type="square"/>
            </v:shape>
          </w:pict>
        </mc:Fallback>
      </mc:AlternateContent>
    </w:r>
    <w:r w:rsidR="00A732BC" w:rsidRPr="006C7836">
      <w:rPr>
        <w:rFonts w:asciiTheme="minorHAnsi" w:hAnsiTheme="minorHAnsi" w:cs="Arial"/>
        <w:sz w:val="16"/>
      </w:rPr>
      <w:fldChar w:fldCharType="begin"/>
    </w:r>
    <w:r w:rsidR="00A732BC" w:rsidRPr="006C7836">
      <w:rPr>
        <w:rFonts w:asciiTheme="minorHAnsi" w:hAnsiTheme="minorHAnsi" w:cs="Arial"/>
        <w:sz w:val="16"/>
      </w:rPr>
      <w:instrText xml:space="preserve"> PAGE   \* MERGEFORMAT </w:instrText>
    </w:r>
    <w:r w:rsidR="00A732BC" w:rsidRPr="006C7836">
      <w:rPr>
        <w:rFonts w:asciiTheme="minorHAnsi" w:hAnsiTheme="minorHAnsi" w:cs="Arial"/>
        <w:sz w:val="16"/>
      </w:rPr>
      <w:fldChar w:fldCharType="separate"/>
    </w:r>
    <w:r w:rsidR="00086746">
      <w:rPr>
        <w:rFonts w:asciiTheme="minorHAnsi" w:hAnsiTheme="minorHAnsi" w:cs="Arial"/>
        <w:noProof/>
        <w:sz w:val="16"/>
      </w:rPr>
      <w:t>1</w:t>
    </w:r>
    <w:r w:rsidR="00A732BC" w:rsidRPr="006C7836">
      <w:rPr>
        <w:rFonts w:asciiTheme="minorHAnsi" w:hAnsiTheme="minorHAnsi" w:cs="Arial"/>
        <w:sz w:val="16"/>
      </w:rPr>
      <w:fldChar w:fldCharType="end"/>
    </w:r>
  </w:p>
  <w:p w14:paraId="1EABE936" w14:textId="77777777" w:rsidR="00A732BC" w:rsidRDefault="00A732B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3B1CA" w14:textId="77777777" w:rsidR="008C2B8B" w:rsidRDefault="008C2B8B" w:rsidP="00D57E01">
      <w:r>
        <w:separator/>
      </w:r>
    </w:p>
  </w:footnote>
  <w:footnote w:type="continuationSeparator" w:id="0">
    <w:p w14:paraId="6936E930" w14:textId="77777777" w:rsidR="008C2B8B" w:rsidRDefault="008C2B8B" w:rsidP="00D57E01">
      <w:r>
        <w:continuationSeparator/>
      </w:r>
    </w:p>
  </w:footnote>
  <w:footnote w:type="continuationNotice" w:id="1">
    <w:p w14:paraId="6D9E265A" w14:textId="77777777" w:rsidR="008C2B8B" w:rsidRDefault="008C2B8B"/>
  </w:footnote>
  <w:footnote w:id="2">
    <w:p w14:paraId="29C81985" w14:textId="236898AF" w:rsidR="00E127FF" w:rsidRPr="00FE24ED" w:rsidRDefault="00E127FF"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bCs/>
          <w:sz w:val="14"/>
          <w:szCs w:val="14"/>
          <w:lang w:eastAsia="sk-SK"/>
        </w:rPr>
        <w:t>Príloha č. I Nariadenia Komisie (EÚ) č. 651/2014 zo 17. júna 2014 o vyhlásení určitých kategórií pomoci za zlučiteľné s vnútorným trhom podľa článkov 107 a 108 zmluvy</w:t>
      </w:r>
      <w:r w:rsidRPr="00FE24ED">
        <w:rPr>
          <w:rFonts w:ascii="Calibri" w:hAnsi="Calibri" w:cs="Calibri"/>
          <w:bCs/>
          <w:sz w:val="14"/>
          <w:szCs w:val="14"/>
          <w:lang w:val="sk-SK" w:eastAsia="sk-SK"/>
        </w:rPr>
        <w:t>.</w:t>
      </w:r>
    </w:p>
  </w:footnote>
  <w:footnote w:id="3">
    <w:p w14:paraId="1EF0C022" w14:textId="7D5E3D74" w:rsidR="00E05222" w:rsidRPr="00FE24ED" w:rsidRDefault="00E05222"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lang w:val="sk-SK"/>
        </w:rPr>
        <w:t>§ 3 ods. 3 – 5 zákona č. 431/2002</w:t>
      </w:r>
      <w:r w:rsidR="004824CF" w:rsidRPr="00FE24ED">
        <w:rPr>
          <w:rFonts w:ascii="Calibri" w:hAnsi="Calibri" w:cs="Calibri"/>
          <w:sz w:val="14"/>
          <w:szCs w:val="14"/>
          <w:lang w:val="sk-SK"/>
        </w:rPr>
        <w:t xml:space="preserve"> Z. z. o</w:t>
      </w:r>
      <w:r w:rsidR="00DD72F4" w:rsidRPr="00FE24ED">
        <w:rPr>
          <w:rFonts w:ascii="Calibri" w:hAnsi="Calibri" w:cs="Calibri"/>
          <w:sz w:val="14"/>
          <w:szCs w:val="14"/>
          <w:lang w:val="sk-SK"/>
        </w:rPr>
        <w:t> </w:t>
      </w:r>
      <w:r w:rsidR="004824CF" w:rsidRPr="00FE24ED">
        <w:rPr>
          <w:rFonts w:ascii="Calibri" w:hAnsi="Calibri" w:cs="Calibri"/>
          <w:sz w:val="14"/>
          <w:szCs w:val="14"/>
          <w:lang w:val="sk-SK"/>
        </w:rPr>
        <w:t>účtovníctve</w:t>
      </w:r>
      <w:r w:rsidR="00DD72F4" w:rsidRPr="00FE24ED">
        <w:rPr>
          <w:rFonts w:ascii="Calibri" w:hAnsi="Calibri" w:cs="Calibri"/>
          <w:sz w:val="14"/>
          <w:szCs w:val="14"/>
          <w:lang w:val="sk-SK"/>
        </w:rPr>
        <w:t xml:space="preserve"> v znení neskorších predpisov</w:t>
      </w:r>
      <w:r w:rsidR="00E127FF" w:rsidRPr="00FE24ED">
        <w:rPr>
          <w:rFonts w:ascii="Calibri" w:hAnsi="Calibri" w:cs="Calibri"/>
          <w:sz w:val="14"/>
          <w:szCs w:val="14"/>
          <w:lang w:val="sk-SK"/>
        </w:rPr>
        <w:t>.</w:t>
      </w:r>
    </w:p>
  </w:footnote>
  <w:footnote w:id="4">
    <w:p w14:paraId="1507A3CF" w14:textId="38D5326C" w:rsidR="003845F1" w:rsidRPr="00FE24ED" w:rsidRDefault="003845F1"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lang w:val="sk-SK"/>
        </w:rPr>
        <w:t xml:space="preserve"> Deň</w:t>
      </w:r>
      <w:r w:rsidR="00D46D02" w:rsidRPr="00FE24ED">
        <w:rPr>
          <w:rFonts w:ascii="Calibri" w:hAnsi="Calibri" w:cs="Calibri"/>
          <w:sz w:val="14"/>
          <w:szCs w:val="14"/>
          <w:lang w:val="sk-SK"/>
        </w:rPr>
        <w:t>,</w:t>
      </w:r>
      <w:r w:rsidRPr="00FE24ED">
        <w:rPr>
          <w:rFonts w:ascii="Calibri" w:hAnsi="Calibri" w:cs="Calibri"/>
          <w:sz w:val="14"/>
          <w:szCs w:val="14"/>
          <w:lang w:val="sk-SK"/>
        </w:rPr>
        <w:t xml:space="preserve"> keď nadobudol účinok právny úkon</w:t>
      </w:r>
      <w:r w:rsidR="004E0FF4" w:rsidRPr="00FE24ED">
        <w:rPr>
          <w:rFonts w:ascii="Calibri" w:hAnsi="Calibri" w:cs="Calibri"/>
          <w:sz w:val="14"/>
          <w:szCs w:val="14"/>
          <w:lang w:val="sk-SK"/>
        </w:rPr>
        <w:t xml:space="preserve">, </w:t>
      </w:r>
      <w:r w:rsidR="00A82197" w:rsidRPr="00FE24ED">
        <w:rPr>
          <w:rFonts w:ascii="Calibri" w:hAnsi="Calibri" w:cs="Calibri"/>
          <w:sz w:val="14"/>
          <w:szCs w:val="14"/>
          <w:lang w:val="sk-SK"/>
        </w:rPr>
        <w:t>na základe ktorého sa pomoc poskyt</w:t>
      </w:r>
      <w:r w:rsidR="00E12CF9" w:rsidRPr="00FE24ED">
        <w:rPr>
          <w:rFonts w:ascii="Calibri" w:hAnsi="Calibri" w:cs="Calibri"/>
          <w:sz w:val="14"/>
          <w:szCs w:val="14"/>
          <w:lang w:val="sk-SK"/>
        </w:rPr>
        <w:t>la</w:t>
      </w:r>
      <w:r w:rsidR="00A82197" w:rsidRPr="00FE24ED">
        <w:rPr>
          <w:rFonts w:ascii="Calibri" w:hAnsi="Calibri" w:cs="Calibri"/>
          <w:sz w:val="14"/>
          <w:szCs w:val="14"/>
          <w:lang w:val="sk-SK"/>
        </w:rPr>
        <w:t xml:space="preserve"> príjemcovi</w:t>
      </w:r>
      <w:r w:rsidR="00A82197" w:rsidRPr="00FE24ED">
        <w:rPr>
          <w:rFonts w:ascii="Calibri" w:hAnsi="Calibri" w:cs="Calibri"/>
          <w:color w:val="FF0000"/>
          <w:sz w:val="14"/>
          <w:szCs w:val="14"/>
          <w:lang w:val="sk-SK"/>
        </w:rPr>
        <w:t xml:space="preserve"> </w:t>
      </w:r>
      <w:r w:rsidRPr="00FE24ED">
        <w:rPr>
          <w:rFonts w:ascii="Calibri" w:hAnsi="Calibri" w:cs="Calibri"/>
          <w:sz w:val="14"/>
          <w:szCs w:val="14"/>
          <w:lang w:val="sk-SK"/>
        </w:rPr>
        <w:t>(</w:t>
      </w:r>
      <w:r w:rsidR="000A36FD" w:rsidRPr="00FE24ED">
        <w:rPr>
          <w:rFonts w:ascii="Calibri" w:hAnsi="Calibri" w:cs="Calibri"/>
          <w:sz w:val="14"/>
          <w:szCs w:val="14"/>
          <w:lang w:val="sk-SK"/>
        </w:rPr>
        <w:t xml:space="preserve">napr. </w:t>
      </w:r>
      <w:r w:rsidRPr="00FE24ED">
        <w:rPr>
          <w:rFonts w:ascii="Calibri" w:hAnsi="Calibri" w:cs="Calibri"/>
          <w:sz w:val="14"/>
          <w:szCs w:val="14"/>
          <w:lang w:val="sk-SK"/>
        </w:rPr>
        <w:t xml:space="preserve">deň </w:t>
      </w:r>
      <w:r w:rsidR="000A36FD" w:rsidRPr="00FE24ED">
        <w:rPr>
          <w:rFonts w:ascii="Calibri" w:hAnsi="Calibri" w:cs="Calibri"/>
          <w:sz w:val="14"/>
          <w:szCs w:val="14"/>
          <w:lang w:val="sk-SK"/>
        </w:rPr>
        <w:t xml:space="preserve">nadobudnutia </w:t>
      </w:r>
      <w:r w:rsidRPr="00FE24ED">
        <w:rPr>
          <w:rFonts w:ascii="Calibri" w:hAnsi="Calibri" w:cs="Calibri"/>
          <w:sz w:val="14"/>
          <w:szCs w:val="14"/>
          <w:lang w:val="sk-SK"/>
        </w:rPr>
        <w:t>účinnosti zmluvy</w:t>
      </w:r>
      <w:r w:rsidR="009F3EAA" w:rsidRPr="00FE24ED">
        <w:rPr>
          <w:rFonts w:ascii="Calibri" w:hAnsi="Calibri" w:cs="Calibri"/>
          <w:sz w:val="14"/>
          <w:szCs w:val="14"/>
          <w:lang w:val="sk-SK"/>
        </w:rPr>
        <w:t xml:space="preserve"> o poskytnutí dotácie; deň podpísania úverovej zmluvy</w:t>
      </w:r>
      <w:r w:rsidRPr="00FE24ED">
        <w:rPr>
          <w:rFonts w:ascii="Calibri" w:hAnsi="Calibri" w:cs="Calibri"/>
          <w:sz w:val="14"/>
          <w:szCs w:val="14"/>
          <w:lang w:val="sk-SK"/>
        </w:rPr>
        <w:t>)</w:t>
      </w:r>
      <w:r w:rsidR="006D4A89" w:rsidRPr="00FE24ED">
        <w:rPr>
          <w:rFonts w:ascii="Calibri" w:hAnsi="Calibri" w:cs="Calibri"/>
          <w:sz w:val="14"/>
          <w:szCs w:val="14"/>
          <w:lang w:val="sk-SK"/>
        </w:rPr>
        <w:t>, a to bez ohľadu na dátum vyplatenia pomoci podniku.</w:t>
      </w:r>
    </w:p>
  </w:footnote>
  <w:footnote w:id="5">
    <w:p w14:paraId="37F375E9" w14:textId="4CF3C17E" w:rsidR="001562C1" w:rsidRDefault="003845F1" w:rsidP="00FE24ED">
      <w:pPr>
        <w:pStyle w:val="Textpoznmkypodiarou"/>
        <w:rPr>
          <w:ins w:id="7" w:author="Jana Vacíková" w:date="2024-12-18T09:36:00Z"/>
          <w:rFonts w:ascii="Calibri" w:hAnsi="Calibri" w:cs="Calibri"/>
          <w:sz w:val="14"/>
          <w:szCs w:val="14"/>
        </w:rPr>
      </w:pPr>
      <w:r w:rsidRPr="00FE24ED">
        <w:rPr>
          <w:rStyle w:val="Odkaznapoznmkupodiarou"/>
          <w:rFonts w:ascii="Calibri" w:hAnsi="Calibri" w:cs="Calibri"/>
          <w:sz w:val="14"/>
          <w:szCs w:val="14"/>
        </w:rPr>
        <w:footnoteRef/>
      </w:r>
      <w:ins w:id="8" w:author="Jana Vacíková" w:date="2024-12-18T09:36:00Z">
        <w:r w:rsidR="001562C1" w:rsidRPr="001562C1">
          <w:rPr>
            <w:rFonts w:ascii="Calibri" w:hAnsi="Calibri" w:cs="Calibri"/>
            <w:sz w:val="14"/>
            <w:szCs w:val="14"/>
            <w:lang w:val="sk-SK"/>
          </w:rPr>
          <w:t xml:space="preserve">Nariadenie Komisie (EÚ) č. 2023/2831 z 13. decembra 2023 o uplatňovaní článkov 107 a 108 Zmluvy o fungovaní Európskej únie na pomoc de </w:t>
        </w:r>
        <w:proofErr w:type="spellStart"/>
        <w:r w:rsidR="001562C1" w:rsidRPr="001562C1">
          <w:rPr>
            <w:rFonts w:ascii="Calibri" w:hAnsi="Calibri" w:cs="Calibri"/>
            <w:sz w:val="14"/>
            <w:szCs w:val="14"/>
            <w:lang w:val="sk-SK"/>
          </w:rPr>
          <w:t>minimis</w:t>
        </w:r>
        <w:proofErr w:type="spellEnd"/>
        <w:r w:rsidR="001562C1" w:rsidRPr="001562C1">
          <w:rPr>
            <w:rFonts w:ascii="Calibri" w:hAnsi="Calibri" w:cs="Calibri"/>
            <w:sz w:val="14"/>
            <w:szCs w:val="14"/>
            <w:lang w:val="sk-SK"/>
          </w:rPr>
          <w:t xml:space="preserve"> v platnom znení</w:t>
        </w:r>
      </w:ins>
    </w:p>
    <w:p w14:paraId="6123EC4D" w14:textId="684B513A" w:rsidR="003845F1" w:rsidRPr="00FE24ED" w:rsidDel="00930972" w:rsidRDefault="003845F1" w:rsidP="00FE24ED">
      <w:pPr>
        <w:pStyle w:val="Textpoznmkypodiarou"/>
        <w:rPr>
          <w:del w:id="9" w:author="Jana Vacíková" w:date="2024-12-18T09:52:00Z"/>
          <w:rFonts w:ascii="Calibri" w:hAnsi="Calibri" w:cs="Calibri"/>
          <w:sz w:val="14"/>
          <w:szCs w:val="14"/>
          <w:lang w:val="sk-SK"/>
        </w:rPr>
      </w:pPr>
      <w:del w:id="10" w:author="Jana Vacíková" w:date="2024-12-18T09:52:00Z">
        <w:r w:rsidRPr="00FE24ED" w:rsidDel="00930972">
          <w:rPr>
            <w:rFonts w:ascii="Calibri" w:hAnsi="Calibri" w:cs="Calibri"/>
            <w:sz w:val="14"/>
            <w:szCs w:val="14"/>
          </w:rPr>
          <w:delText xml:space="preserve"> </w:delText>
        </w:r>
        <w:r w:rsidR="009A2E1A" w:rsidRPr="00FE24ED" w:rsidDel="00930972">
          <w:rPr>
            <w:rFonts w:ascii="Calibri" w:hAnsi="Calibri" w:cs="Calibri"/>
            <w:sz w:val="14"/>
            <w:szCs w:val="14"/>
            <w:lang w:val="sk-SK"/>
          </w:rPr>
          <w:delText>Nariadenie</w:delText>
        </w:r>
        <w:r w:rsidRPr="00FE24ED" w:rsidDel="00930972">
          <w:rPr>
            <w:rFonts w:ascii="Calibri" w:hAnsi="Calibri" w:cs="Calibri"/>
            <w:sz w:val="14"/>
            <w:szCs w:val="14"/>
          </w:rPr>
          <w:delText xml:space="preserve"> Komisie (EÚ) </w:delText>
        </w:r>
        <w:r w:rsidRPr="00FE24ED" w:rsidDel="00930972">
          <w:rPr>
            <w:rFonts w:ascii="Calibri" w:hAnsi="Calibri" w:cs="Calibri"/>
            <w:b/>
            <w:sz w:val="14"/>
            <w:szCs w:val="14"/>
          </w:rPr>
          <w:delText>č. 1407/2013</w:delText>
        </w:r>
        <w:r w:rsidRPr="00FE24ED" w:rsidDel="00930972">
          <w:rPr>
            <w:rFonts w:ascii="Calibri" w:hAnsi="Calibri" w:cs="Calibri"/>
            <w:sz w:val="14"/>
            <w:szCs w:val="14"/>
          </w:rPr>
          <w:delText xml:space="preserve"> z 18. decembra 2013 o uplatňovaní článkov 107 a 108 Zmluvy o fungovaní Európskej únie na pomoc de minimis</w:delText>
        </w:r>
        <w:r w:rsidR="004E0FF4" w:rsidRPr="00FE24ED" w:rsidDel="00930972">
          <w:rPr>
            <w:rFonts w:ascii="Calibri" w:hAnsi="Calibri" w:cs="Calibri"/>
            <w:sz w:val="14"/>
            <w:szCs w:val="14"/>
            <w:lang w:val="sk-SK"/>
          </w:rPr>
          <w:delText>.</w:delText>
        </w:r>
      </w:del>
    </w:p>
    <w:p w14:paraId="3A2D3757" w14:textId="09DDC174" w:rsidR="003845F1" w:rsidRPr="00FE24ED" w:rsidRDefault="003845F1" w:rsidP="00FE24ED">
      <w:pPr>
        <w:pStyle w:val="Textpoznmkypodiarou"/>
        <w:rPr>
          <w:rFonts w:ascii="Calibri" w:hAnsi="Calibri" w:cs="Calibri"/>
          <w:sz w:val="14"/>
          <w:szCs w:val="14"/>
          <w:lang w:val="sk-SK"/>
        </w:rPr>
      </w:pPr>
      <w:r w:rsidRPr="00FE24ED">
        <w:rPr>
          <w:rFonts w:ascii="Calibri" w:hAnsi="Calibri" w:cs="Calibri"/>
          <w:sz w:val="14"/>
          <w:szCs w:val="14"/>
          <w:lang w:val="sk-SK"/>
        </w:rPr>
        <w:t>Nariadenie</w:t>
      </w:r>
      <w:r w:rsidRPr="00FE24ED">
        <w:rPr>
          <w:rFonts w:ascii="Calibri" w:hAnsi="Calibri" w:cs="Calibri"/>
          <w:sz w:val="14"/>
          <w:szCs w:val="14"/>
        </w:rPr>
        <w:t xml:space="preserve"> Komisie (EÚ) </w:t>
      </w:r>
      <w:r w:rsidRPr="00FE24ED">
        <w:rPr>
          <w:rFonts w:ascii="Calibri" w:hAnsi="Calibri" w:cs="Calibri"/>
          <w:b/>
          <w:sz w:val="14"/>
          <w:szCs w:val="14"/>
        </w:rPr>
        <w:t>č. 140</w:t>
      </w:r>
      <w:r w:rsidRPr="00FE24ED">
        <w:rPr>
          <w:rFonts w:ascii="Calibri" w:hAnsi="Calibri" w:cs="Calibri"/>
          <w:b/>
          <w:sz w:val="14"/>
          <w:szCs w:val="14"/>
          <w:lang w:val="sk-SK"/>
        </w:rPr>
        <w:t>8</w:t>
      </w:r>
      <w:r w:rsidRPr="00FE24ED">
        <w:rPr>
          <w:rFonts w:ascii="Calibri" w:hAnsi="Calibri" w:cs="Calibri"/>
          <w:b/>
          <w:sz w:val="14"/>
          <w:szCs w:val="14"/>
        </w:rPr>
        <w:t>/2013</w:t>
      </w:r>
      <w:r w:rsidRPr="00FE24ED">
        <w:rPr>
          <w:rFonts w:ascii="Calibri" w:hAnsi="Calibri" w:cs="Calibri"/>
          <w:sz w:val="14"/>
          <w:szCs w:val="14"/>
        </w:rPr>
        <w:t xml:space="preserve"> z 18. decembra 2013 o uplatňovaní článkov 107 a 108 Zmluvy o fungovaní Európskej únie na pomoc de minimis</w:t>
      </w:r>
      <w:r w:rsidRPr="00FE24ED">
        <w:rPr>
          <w:rFonts w:ascii="Calibri" w:hAnsi="Calibri" w:cs="Calibri"/>
          <w:sz w:val="14"/>
          <w:szCs w:val="14"/>
          <w:lang w:val="sk-SK"/>
        </w:rPr>
        <w:t xml:space="preserve"> v sektore poľnohospodárstva</w:t>
      </w:r>
      <w:r w:rsidR="004E0FF4" w:rsidRPr="00FE24ED">
        <w:rPr>
          <w:rFonts w:ascii="Calibri" w:hAnsi="Calibri" w:cs="Calibri"/>
          <w:sz w:val="14"/>
          <w:szCs w:val="14"/>
          <w:lang w:val="sk-SK"/>
        </w:rPr>
        <w:t>.</w:t>
      </w:r>
    </w:p>
    <w:p w14:paraId="686B3384" w14:textId="6392B481" w:rsidR="00E12CF9" w:rsidRPr="00FE24ED" w:rsidRDefault="003845F1" w:rsidP="00FE24ED">
      <w:pPr>
        <w:pStyle w:val="Textpoznmkypodiarou"/>
        <w:rPr>
          <w:rFonts w:ascii="Calibri" w:hAnsi="Calibri" w:cs="Calibri"/>
          <w:sz w:val="14"/>
          <w:szCs w:val="14"/>
          <w:lang w:val="sk-SK"/>
        </w:rPr>
      </w:pPr>
      <w:r w:rsidRPr="00FE24ED">
        <w:rPr>
          <w:rFonts w:ascii="Calibri" w:hAnsi="Calibri" w:cs="Calibri"/>
          <w:sz w:val="14"/>
          <w:szCs w:val="14"/>
          <w:lang w:val="sk-SK"/>
        </w:rPr>
        <w:t>Nariadeni</w:t>
      </w:r>
      <w:r w:rsidR="004E0FF4" w:rsidRPr="00FE24ED">
        <w:rPr>
          <w:rFonts w:ascii="Calibri" w:hAnsi="Calibri" w:cs="Calibri"/>
          <w:sz w:val="14"/>
          <w:szCs w:val="14"/>
          <w:lang w:val="sk-SK"/>
        </w:rPr>
        <w:t>e</w:t>
      </w:r>
      <w:r w:rsidRPr="00FE24ED">
        <w:rPr>
          <w:rFonts w:ascii="Calibri" w:hAnsi="Calibri" w:cs="Calibri"/>
          <w:sz w:val="14"/>
          <w:szCs w:val="14"/>
        </w:rPr>
        <w:t xml:space="preserve"> Komisie (EÚ) </w:t>
      </w:r>
      <w:r w:rsidRPr="00FE24ED">
        <w:rPr>
          <w:rFonts w:ascii="Calibri" w:hAnsi="Calibri" w:cs="Calibri"/>
          <w:b/>
          <w:sz w:val="14"/>
          <w:szCs w:val="14"/>
        </w:rPr>
        <w:t xml:space="preserve">č. </w:t>
      </w:r>
      <w:r w:rsidRPr="00FE24ED">
        <w:rPr>
          <w:rFonts w:ascii="Calibri" w:hAnsi="Calibri" w:cs="Calibri"/>
          <w:b/>
          <w:sz w:val="14"/>
          <w:szCs w:val="14"/>
          <w:lang w:val="sk-SK"/>
        </w:rPr>
        <w:t>717</w:t>
      </w:r>
      <w:r w:rsidRPr="00FE24ED">
        <w:rPr>
          <w:rFonts w:ascii="Calibri" w:hAnsi="Calibri" w:cs="Calibri"/>
          <w:b/>
          <w:sz w:val="14"/>
          <w:szCs w:val="14"/>
        </w:rPr>
        <w:t>/201</w:t>
      </w:r>
      <w:r w:rsidRPr="00FE24ED">
        <w:rPr>
          <w:rFonts w:ascii="Calibri" w:hAnsi="Calibri" w:cs="Calibri"/>
          <w:b/>
          <w:sz w:val="14"/>
          <w:szCs w:val="14"/>
          <w:lang w:val="sk-SK"/>
        </w:rPr>
        <w:t>4</w:t>
      </w:r>
      <w:r w:rsidRPr="00FE24ED">
        <w:rPr>
          <w:rFonts w:ascii="Calibri" w:hAnsi="Calibri" w:cs="Calibri"/>
          <w:sz w:val="14"/>
          <w:szCs w:val="14"/>
        </w:rPr>
        <w:t xml:space="preserve"> z </w:t>
      </w:r>
      <w:r w:rsidRPr="00FE24ED">
        <w:rPr>
          <w:rFonts w:ascii="Calibri" w:hAnsi="Calibri" w:cs="Calibri"/>
          <w:sz w:val="14"/>
          <w:szCs w:val="14"/>
          <w:lang w:val="sk-SK"/>
        </w:rPr>
        <w:t xml:space="preserve">27. júna 2014 </w:t>
      </w:r>
      <w:r w:rsidRPr="00FE24ED">
        <w:rPr>
          <w:rFonts w:ascii="Calibri" w:hAnsi="Calibri" w:cs="Calibri"/>
          <w:sz w:val="14"/>
          <w:szCs w:val="14"/>
        </w:rPr>
        <w:t>o uplatňovaní článkov 107 a 108 Zmluvy o fungovaní Európskej únie na pomoc de minimis</w:t>
      </w:r>
      <w:r w:rsidRPr="00FE24ED">
        <w:rPr>
          <w:rFonts w:ascii="Calibri" w:hAnsi="Calibri" w:cs="Calibri"/>
          <w:sz w:val="14"/>
          <w:szCs w:val="14"/>
          <w:lang w:val="sk-SK"/>
        </w:rPr>
        <w:t xml:space="preserve"> v sektore rybolovu a</w:t>
      </w:r>
      <w:r w:rsidR="004E0FF4" w:rsidRPr="00FE24ED">
        <w:rPr>
          <w:rFonts w:ascii="Calibri" w:hAnsi="Calibri" w:cs="Calibri"/>
          <w:sz w:val="14"/>
          <w:szCs w:val="14"/>
          <w:lang w:val="sk-SK"/>
        </w:rPr>
        <w:t> </w:t>
      </w:r>
      <w:r w:rsidRPr="00FE24ED">
        <w:rPr>
          <w:rFonts w:ascii="Calibri" w:hAnsi="Calibri" w:cs="Calibri"/>
          <w:sz w:val="14"/>
          <w:szCs w:val="14"/>
          <w:lang w:val="sk-SK"/>
        </w:rPr>
        <w:t>akvakultúry</w:t>
      </w:r>
      <w:r w:rsidR="004E0FF4" w:rsidRPr="00FE24ED">
        <w:rPr>
          <w:rFonts w:ascii="Calibri" w:hAnsi="Calibri" w:cs="Calibri"/>
          <w:sz w:val="14"/>
          <w:szCs w:val="14"/>
          <w:lang w:val="sk-SK"/>
        </w:rPr>
        <w:t>.</w:t>
      </w:r>
    </w:p>
    <w:p w14:paraId="73B0D7A0" w14:textId="4A1CFF43" w:rsidR="003845F1" w:rsidRPr="00FE24ED" w:rsidRDefault="003D636D" w:rsidP="00FE24ED">
      <w:pPr>
        <w:pStyle w:val="Textpoznmkypodiarou"/>
        <w:rPr>
          <w:rFonts w:ascii="Calibri" w:hAnsi="Calibri" w:cs="Calibri"/>
          <w:sz w:val="16"/>
          <w:szCs w:val="16"/>
          <w:lang w:val="sk-SK"/>
        </w:rPr>
      </w:pPr>
      <w:proofErr w:type="spellStart"/>
      <w:ins w:id="11" w:author="Jana Vacíková" w:date="2024-12-18T10:19:00Z">
        <w:r w:rsidRPr="003D636D">
          <w:rPr>
            <w:rFonts w:ascii="Calibri" w:hAnsi="Calibri" w:cs="Calibri"/>
            <w:sz w:val="14"/>
            <w:szCs w:val="14"/>
            <w:lang w:val="cs-CZ"/>
          </w:rPr>
          <w:t>N</w:t>
        </w:r>
        <w:r>
          <w:rPr>
            <w:rFonts w:ascii="Calibri" w:hAnsi="Calibri" w:cs="Calibri"/>
            <w:sz w:val="14"/>
            <w:szCs w:val="14"/>
            <w:lang w:val="cs-CZ"/>
          </w:rPr>
          <w:t>ari</w:t>
        </w:r>
      </w:ins>
      <w:ins w:id="12" w:author="Jana Vacíková" w:date="2024-12-18T10:20:00Z">
        <w:r>
          <w:rPr>
            <w:rFonts w:ascii="Calibri" w:hAnsi="Calibri" w:cs="Calibri"/>
            <w:sz w:val="14"/>
            <w:szCs w:val="14"/>
            <w:lang w:val="cs-CZ"/>
          </w:rPr>
          <w:t>adenie</w:t>
        </w:r>
      </w:ins>
      <w:proofErr w:type="spellEnd"/>
      <w:ins w:id="13" w:author="Jana Vacíková" w:date="2024-12-18T10:19:00Z">
        <w:r>
          <w:rPr>
            <w:rFonts w:ascii="Calibri" w:hAnsi="Calibri" w:cs="Calibri"/>
            <w:sz w:val="14"/>
            <w:szCs w:val="14"/>
            <w:lang w:val="cs-CZ"/>
          </w:rPr>
          <w:t xml:space="preserve"> </w:t>
        </w:r>
        <w:proofErr w:type="spellStart"/>
        <w:r>
          <w:rPr>
            <w:rFonts w:ascii="Calibri" w:hAnsi="Calibri" w:cs="Calibri"/>
            <w:sz w:val="14"/>
            <w:szCs w:val="14"/>
            <w:lang w:val="cs-CZ"/>
          </w:rPr>
          <w:t>komisie</w:t>
        </w:r>
      </w:ins>
      <w:proofErr w:type="spellEnd"/>
      <w:ins w:id="14" w:author="Jana Vacíková" w:date="2024-12-18T10:20:00Z">
        <w:r>
          <w:rPr>
            <w:rFonts w:ascii="Calibri" w:hAnsi="Calibri" w:cs="Calibri"/>
            <w:sz w:val="14"/>
            <w:szCs w:val="14"/>
            <w:lang w:val="cs-CZ"/>
          </w:rPr>
          <w:t xml:space="preserve"> </w:t>
        </w:r>
      </w:ins>
      <w:ins w:id="15" w:author="Jana Vacíková" w:date="2024-12-18T10:19:00Z">
        <w:r w:rsidRPr="003D636D">
          <w:rPr>
            <w:rFonts w:ascii="Calibri" w:hAnsi="Calibri" w:cs="Calibri"/>
            <w:sz w:val="14"/>
            <w:szCs w:val="14"/>
            <w:lang w:val="cs-CZ"/>
          </w:rPr>
          <w:t xml:space="preserve">(EÚ) 2023/2832 z 13. </w:t>
        </w:r>
        <w:proofErr w:type="spellStart"/>
        <w:r w:rsidRPr="003D636D">
          <w:rPr>
            <w:rFonts w:ascii="Calibri" w:hAnsi="Calibri" w:cs="Calibri"/>
            <w:sz w:val="14"/>
            <w:szCs w:val="14"/>
            <w:lang w:val="cs-CZ"/>
          </w:rPr>
          <w:t>decembra</w:t>
        </w:r>
        <w:proofErr w:type="spellEnd"/>
        <w:r w:rsidRPr="003D636D">
          <w:rPr>
            <w:rFonts w:ascii="Calibri" w:hAnsi="Calibri" w:cs="Calibri"/>
            <w:sz w:val="14"/>
            <w:szCs w:val="14"/>
            <w:lang w:val="cs-CZ"/>
          </w:rPr>
          <w:t xml:space="preserve"> 2023 o uplatňovaní </w:t>
        </w:r>
        <w:proofErr w:type="spellStart"/>
        <w:r w:rsidRPr="003D636D">
          <w:rPr>
            <w:rFonts w:ascii="Calibri" w:hAnsi="Calibri" w:cs="Calibri"/>
            <w:sz w:val="14"/>
            <w:szCs w:val="14"/>
            <w:lang w:val="cs-CZ"/>
          </w:rPr>
          <w:t>článkov</w:t>
        </w:r>
        <w:proofErr w:type="spellEnd"/>
        <w:r w:rsidRPr="003D636D">
          <w:rPr>
            <w:rFonts w:ascii="Calibri" w:hAnsi="Calibri" w:cs="Calibri"/>
            <w:sz w:val="14"/>
            <w:szCs w:val="14"/>
            <w:lang w:val="cs-CZ"/>
          </w:rPr>
          <w:t xml:space="preserve"> 107 a 108 </w:t>
        </w:r>
        <w:proofErr w:type="spellStart"/>
        <w:r w:rsidRPr="003D636D">
          <w:rPr>
            <w:rFonts w:ascii="Calibri" w:hAnsi="Calibri" w:cs="Calibri"/>
            <w:sz w:val="14"/>
            <w:szCs w:val="14"/>
            <w:lang w:val="cs-CZ"/>
          </w:rPr>
          <w:t>Zmluvy</w:t>
        </w:r>
        <w:proofErr w:type="spellEnd"/>
        <w:r w:rsidRPr="003D636D">
          <w:rPr>
            <w:rFonts w:ascii="Calibri" w:hAnsi="Calibri" w:cs="Calibri"/>
            <w:sz w:val="14"/>
            <w:szCs w:val="14"/>
            <w:lang w:val="cs-CZ"/>
          </w:rPr>
          <w:t xml:space="preserve"> o fungovaní </w:t>
        </w:r>
        <w:proofErr w:type="spellStart"/>
        <w:r w:rsidRPr="003D636D">
          <w:rPr>
            <w:rFonts w:ascii="Calibri" w:hAnsi="Calibri" w:cs="Calibri"/>
            <w:sz w:val="14"/>
            <w:szCs w:val="14"/>
            <w:lang w:val="cs-CZ"/>
          </w:rPr>
          <w:t>Európskej</w:t>
        </w:r>
        <w:proofErr w:type="spellEnd"/>
        <w:r w:rsidRPr="003D636D">
          <w:rPr>
            <w:rFonts w:ascii="Calibri" w:hAnsi="Calibri" w:cs="Calibri"/>
            <w:sz w:val="14"/>
            <w:szCs w:val="14"/>
            <w:lang w:val="cs-CZ"/>
          </w:rPr>
          <w:t xml:space="preserve"> </w:t>
        </w:r>
        <w:proofErr w:type="spellStart"/>
        <w:r w:rsidRPr="003D636D">
          <w:rPr>
            <w:rFonts w:ascii="Calibri" w:hAnsi="Calibri" w:cs="Calibri"/>
            <w:sz w:val="14"/>
            <w:szCs w:val="14"/>
            <w:lang w:val="cs-CZ"/>
          </w:rPr>
          <w:t>únie</w:t>
        </w:r>
        <w:proofErr w:type="spellEnd"/>
        <w:r w:rsidRPr="003D636D">
          <w:rPr>
            <w:rFonts w:ascii="Calibri" w:hAnsi="Calibri" w:cs="Calibri"/>
            <w:sz w:val="14"/>
            <w:szCs w:val="14"/>
            <w:lang w:val="cs-CZ"/>
          </w:rPr>
          <w:t xml:space="preserve"> na pomoc de minimis v </w:t>
        </w:r>
        <w:proofErr w:type="spellStart"/>
        <w:r w:rsidRPr="003D636D">
          <w:rPr>
            <w:rFonts w:ascii="Calibri" w:hAnsi="Calibri" w:cs="Calibri"/>
            <w:sz w:val="14"/>
            <w:szCs w:val="14"/>
            <w:lang w:val="cs-CZ"/>
          </w:rPr>
          <w:t>prospech</w:t>
        </w:r>
        <w:proofErr w:type="spellEnd"/>
        <w:r w:rsidRPr="003D636D">
          <w:rPr>
            <w:rFonts w:ascii="Calibri" w:hAnsi="Calibri" w:cs="Calibri"/>
            <w:sz w:val="14"/>
            <w:szCs w:val="14"/>
            <w:lang w:val="cs-CZ"/>
          </w:rPr>
          <w:t xml:space="preserve"> </w:t>
        </w:r>
        <w:proofErr w:type="spellStart"/>
        <w:r w:rsidRPr="003D636D">
          <w:rPr>
            <w:rFonts w:ascii="Calibri" w:hAnsi="Calibri" w:cs="Calibri"/>
            <w:sz w:val="14"/>
            <w:szCs w:val="14"/>
            <w:lang w:val="cs-CZ"/>
          </w:rPr>
          <w:t>podnikov</w:t>
        </w:r>
        <w:proofErr w:type="spellEnd"/>
        <w:r w:rsidRPr="003D636D">
          <w:rPr>
            <w:rFonts w:ascii="Calibri" w:hAnsi="Calibri" w:cs="Calibri"/>
            <w:sz w:val="14"/>
            <w:szCs w:val="14"/>
            <w:lang w:val="cs-CZ"/>
          </w:rPr>
          <w:t xml:space="preserve"> </w:t>
        </w:r>
        <w:proofErr w:type="spellStart"/>
        <w:r w:rsidRPr="003D636D">
          <w:rPr>
            <w:rFonts w:ascii="Calibri" w:hAnsi="Calibri" w:cs="Calibri"/>
            <w:sz w:val="14"/>
            <w:szCs w:val="14"/>
            <w:lang w:val="cs-CZ"/>
          </w:rPr>
          <w:t>poskytujúcich</w:t>
        </w:r>
        <w:proofErr w:type="spellEnd"/>
        <w:r w:rsidRPr="003D636D">
          <w:rPr>
            <w:rFonts w:ascii="Calibri" w:hAnsi="Calibri" w:cs="Calibri"/>
            <w:sz w:val="14"/>
            <w:szCs w:val="14"/>
            <w:lang w:val="cs-CZ"/>
          </w:rPr>
          <w:t xml:space="preserve"> služby všeobecného </w:t>
        </w:r>
        <w:proofErr w:type="spellStart"/>
        <w:r w:rsidRPr="003D636D">
          <w:rPr>
            <w:rFonts w:ascii="Calibri" w:hAnsi="Calibri" w:cs="Calibri"/>
            <w:sz w:val="14"/>
            <w:szCs w:val="14"/>
            <w:lang w:val="cs-CZ"/>
          </w:rPr>
          <w:t>hospodárskeho</w:t>
        </w:r>
        <w:proofErr w:type="spellEnd"/>
        <w:r w:rsidRPr="003D636D">
          <w:rPr>
            <w:rFonts w:ascii="Calibri" w:hAnsi="Calibri" w:cs="Calibri"/>
            <w:sz w:val="14"/>
            <w:szCs w:val="14"/>
            <w:lang w:val="cs-CZ"/>
          </w:rPr>
          <w:t xml:space="preserve"> </w:t>
        </w:r>
        <w:proofErr w:type="spellStart"/>
        <w:r w:rsidRPr="003D636D">
          <w:rPr>
            <w:rFonts w:ascii="Calibri" w:hAnsi="Calibri" w:cs="Calibri"/>
            <w:sz w:val="14"/>
            <w:szCs w:val="14"/>
            <w:lang w:val="cs-CZ"/>
          </w:rPr>
          <w:t>záujmu</w:t>
        </w:r>
      </w:ins>
      <w:proofErr w:type="spellEnd"/>
      <w:del w:id="16" w:author="Jana Vacíková" w:date="2024-12-18T10:19:00Z">
        <w:r w:rsidR="00E12CF9" w:rsidRPr="00FE24ED" w:rsidDel="003D636D">
          <w:rPr>
            <w:rFonts w:ascii="Calibri" w:hAnsi="Calibri" w:cs="Calibri"/>
            <w:sz w:val="14"/>
            <w:szCs w:val="14"/>
            <w:lang w:val="sk-SK"/>
          </w:rPr>
          <w:delText xml:space="preserve">Nariadenie Komisie (EÚ) č. </w:delText>
        </w:r>
        <w:r w:rsidR="00E12CF9" w:rsidRPr="00FE24ED" w:rsidDel="003D636D">
          <w:rPr>
            <w:rFonts w:ascii="Calibri" w:hAnsi="Calibri" w:cs="Calibri"/>
            <w:b/>
            <w:sz w:val="14"/>
            <w:szCs w:val="14"/>
            <w:lang w:val="sk-SK"/>
          </w:rPr>
          <w:delText>360/2012</w:delText>
        </w:r>
        <w:r w:rsidR="00E12CF9" w:rsidRPr="00FE24ED" w:rsidDel="003D636D">
          <w:rPr>
            <w:rFonts w:ascii="Calibri" w:hAnsi="Calibri" w:cs="Calibri"/>
            <w:sz w:val="14"/>
            <w:szCs w:val="14"/>
            <w:lang w:val="sk-SK"/>
          </w:rPr>
          <w:delText xml:space="preserve"> z 25. apríla 2012 o uplatňovaní článkov 107 a 108 Zmluvy o fungovaní Európskej únie na pomoc de minimis v prospech podnikov poskytujúcich služby všeobecného hospodárskeho záujmu</w:delText>
        </w:r>
      </w:del>
      <w:r w:rsidR="00E12CF9" w:rsidRPr="00FE24ED">
        <w:rPr>
          <w:rFonts w:ascii="Calibri" w:hAnsi="Calibri" w:cs="Calibri"/>
          <w:sz w:val="14"/>
          <w:szCs w:val="14"/>
          <w:lang w:val="sk-SK"/>
        </w:rPr>
        <w:t>.</w:t>
      </w:r>
    </w:p>
  </w:footnote>
  <w:footnote w:id="6">
    <w:p w14:paraId="74C7B3A0" w14:textId="18047143" w:rsidR="00C276AD" w:rsidRPr="00FE24ED" w:rsidRDefault="00C276AD">
      <w:pPr>
        <w:pStyle w:val="Textpoznmkypodiarou"/>
        <w:rPr>
          <w:rFonts w:ascii="Calibri" w:hAnsi="Calibri" w:cs="Calibri"/>
          <w:sz w:val="14"/>
          <w:szCs w:val="14"/>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520B70" w:rsidRPr="00FE24ED">
        <w:rPr>
          <w:rFonts w:ascii="Calibri" w:hAnsi="Calibri" w:cs="Calibri"/>
          <w:sz w:val="14"/>
          <w:szCs w:val="14"/>
          <w:lang w:val="sk-SK"/>
        </w:rPr>
        <w:t>Za podnik sa považuje akýkoľvek subjekt, ktorý</w:t>
      </w:r>
      <w:r w:rsidRPr="00FE24ED">
        <w:rPr>
          <w:rFonts w:ascii="Calibri" w:hAnsi="Calibri" w:cs="Calibri"/>
          <w:sz w:val="14"/>
          <w:szCs w:val="14"/>
          <w:lang w:val="sk-SK"/>
        </w:rPr>
        <w:t xml:space="preserve"> vykonáva hospodársku činnosť bez ohľadu na právnu formu a spôsob financovania.</w:t>
      </w:r>
    </w:p>
  </w:footnote>
  <w:footnote w:id="7">
    <w:p w14:paraId="3E98428F" w14:textId="697BD5E9" w:rsidR="00123BFC" w:rsidRPr="00FE24ED" w:rsidRDefault="00123BFC" w:rsidP="003D636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Bližš</w:t>
      </w:r>
      <w:r w:rsidRPr="00FE24ED">
        <w:rPr>
          <w:rFonts w:ascii="Calibri" w:hAnsi="Calibri" w:cs="Calibri"/>
          <w:sz w:val="14"/>
          <w:szCs w:val="14"/>
          <w:lang w:val="sk-SK"/>
        </w:rPr>
        <w:t>ie</w:t>
      </w:r>
      <w:r w:rsidRPr="00FE24ED">
        <w:rPr>
          <w:rFonts w:ascii="Calibri" w:hAnsi="Calibri" w:cs="Calibri"/>
          <w:sz w:val="14"/>
          <w:szCs w:val="14"/>
        </w:rPr>
        <w:t xml:space="preserve"> </w:t>
      </w:r>
      <w:r w:rsidR="000139DB" w:rsidRPr="00FE24ED">
        <w:rPr>
          <w:rFonts w:ascii="Calibri" w:hAnsi="Calibri" w:cs="Calibri"/>
          <w:sz w:val="14"/>
          <w:szCs w:val="14"/>
        </w:rPr>
        <w:t>inform</w:t>
      </w:r>
      <w:r w:rsidR="000139DB" w:rsidRPr="00FE24ED">
        <w:rPr>
          <w:rFonts w:ascii="Calibri" w:hAnsi="Calibri" w:cs="Calibri"/>
          <w:sz w:val="14"/>
          <w:szCs w:val="14"/>
          <w:lang w:val="sk-SK"/>
        </w:rPr>
        <w:t>ácie</w:t>
      </w:r>
      <w:r w:rsidRPr="00FE24ED">
        <w:rPr>
          <w:rFonts w:ascii="Calibri" w:hAnsi="Calibri" w:cs="Calibri"/>
          <w:sz w:val="14"/>
          <w:szCs w:val="14"/>
        </w:rPr>
        <w:t xml:space="preserve"> o </w:t>
      </w:r>
      <w:r w:rsidRPr="00FE24ED">
        <w:rPr>
          <w:rFonts w:ascii="Calibri" w:hAnsi="Calibri" w:cs="Calibri"/>
          <w:sz w:val="14"/>
          <w:szCs w:val="14"/>
          <w:lang w:val="sk-SK"/>
        </w:rPr>
        <w:t>jedinom</w:t>
      </w:r>
      <w:r w:rsidRPr="00FE24ED">
        <w:rPr>
          <w:rFonts w:ascii="Calibri" w:hAnsi="Calibri" w:cs="Calibri"/>
          <w:sz w:val="14"/>
          <w:szCs w:val="14"/>
        </w:rPr>
        <w:t xml:space="preserve"> podniku </w:t>
      </w:r>
      <w:r w:rsidRPr="00FE24ED">
        <w:rPr>
          <w:rFonts w:ascii="Calibri" w:hAnsi="Calibri" w:cs="Calibri"/>
          <w:sz w:val="14"/>
          <w:szCs w:val="14"/>
          <w:lang w:val="sk-SK"/>
        </w:rPr>
        <w:t>nájdete</w:t>
      </w:r>
      <w:r w:rsidR="00372ADA" w:rsidRPr="00FE24ED">
        <w:rPr>
          <w:rFonts w:ascii="Calibri" w:hAnsi="Calibri" w:cs="Calibri"/>
          <w:sz w:val="14"/>
          <w:szCs w:val="14"/>
        </w:rPr>
        <w:t xml:space="preserve"> v Metodickom usmernení</w:t>
      </w:r>
      <w:r w:rsidRPr="00FE24ED">
        <w:rPr>
          <w:rFonts w:ascii="Calibri" w:hAnsi="Calibri" w:cs="Calibri"/>
          <w:sz w:val="14"/>
          <w:szCs w:val="14"/>
        </w:rPr>
        <w:t xml:space="preserve"> koordinátora štátnej pomoci </w:t>
      </w:r>
      <w:ins w:id="17" w:author="Jana Vacíková" w:date="2024-12-18T10:01:00Z">
        <w:r w:rsidR="00D803A8">
          <w:rPr>
            <w:rFonts w:ascii="Calibri" w:hAnsi="Calibri" w:cs="Calibri"/>
            <w:sz w:val="14"/>
            <w:szCs w:val="14"/>
            <w:lang w:val="sk-SK"/>
          </w:rPr>
          <w:t xml:space="preserve">z júla 2024 </w:t>
        </w:r>
      </w:ins>
      <w:del w:id="18" w:author="Jana Vacíková" w:date="2024-12-18T10:01:00Z">
        <w:r w:rsidRPr="00FE24ED" w:rsidDel="00D803A8">
          <w:rPr>
            <w:rFonts w:ascii="Calibri" w:hAnsi="Calibri" w:cs="Calibri"/>
            <w:sz w:val="14"/>
            <w:szCs w:val="14"/>
          </w:rPr>
          <w:delText>č. 1/2015 z 1. apríla 201</w:delText>
        </w:r>
        <w:r w:rsidRPr="00FE24ED" w:rsidDel="00D803A8">
          <w:rPr>
            <w:rFonts w:ascii="Calibri" w:hAnsi="Calibri" w:cs="Calibri"/>
            <w:sz w:val="14"/>
            <w:szCs w:val="14"/>
            <w:lang w:val="sk-SK"/>
          </w:rPr>
          <w:delText xml:space="preserve"> </w:delText>
        </w:r>
      </w:del>
      <w:r w:rsidRPr="00FE24ED">
        <w:rPr>
          <w:rFonts w:ascii="Calibri" w:hAnsi="Calibri" w:cs="Calibri"/>
          <w:sz w:val="14"/>
          <w:szCs w:val="14"/>
        </w:rPr>
        <w:t>JEDINÝ PODNIK</w:t>
      </w:r>
      <w:r w:rsidRPr="00FE24ED">
        <w:rPr>
          <w:rFonts w:ascii="Calibri" w:hAnsi="Calibri" w:cs="Calibri"/>
          <w:sz w:val="14"/>
          <w:szCs w:val="14"/>
          <w:lang w:val="sk-SK"/>
        </w:rPr>
        <w:t>, dostupn</w:t>
      </w:r>
      <w:r w:rsidR="00372ADA" w:rsidRPr="00FE24ED">
        <w:rPr>
          <w:rFonts w:ascii="Calibri" w:hAnsi="Calibri" w:cs="Calibri"/>
          <w:sz w:val="14"/>
          <w:szCs w:val="14"/>
          <w:lang w:val="sk-SK"/>
        </w:rPr>
        <w:t>om</w:t>
      </w:r>
      <w:r w:rsidRPr="00FE24ED">
        <w:rPr>
          <w:rFonts w:ascii="Calibri" w:hAnsi="Calibri" w:cs="Calibri"/>
          <w:sz w:val="14"/>
          <w:szCs w:val="14"/>
          <w:lang w:val="sk-SK"/>
        </w:rPr>
        <w:t xml:space="preserve"> na </w:t>
      </w:r>
      <w:r w:rsidR="00372ADA" w:rsidRPr="00FE24ED">
        <w:rPr>
          <w:rFonts w:ascii="Calibri" w:hAnsi="Calibri" w:cs="Calibri"/>
          <w:sz w:val="14"/>
          <w:szCs w:val="14"/>
          <w:lang w:val="sk-SK"/>
        </w:rPr>
        <w:t xml:space="preserve">webovom sídle </w:t>
      </w:r>
      <w:ins w:id="19" w:author="Jana Vacíková" w:date="2024-12-18T10:03:00Z">
        <w:r w:rsidR="00D803A8" w:rsidRPr="00D803A8">
          <w:rPr>
            <w:rFonts w:ascii="Calibri" w:hAnsi="Calibri" w:cs="Calibri"/>
            <w:sz w:val="14"/>
            <w:szCs w:val="14"/>
            <w:lang w:val="sk-SK"/>
          </w:rPr>
          <w:t>https://www.antimon.gov.sk/metodicke-usmernenia-koordinatora-pomoci/?csrt=3686443257730997171</w:t>
        </w:r>
      </w:ins>
      <w:del w:id="20" w:author="Jana Vacíková" w:date="2024-12-18T10:00:00Z">
        <w:r w:rsidR="00C3337D" w:rsidRPr="00930972" w:rsidDel="00930972">
          <w:rPr>
            <w:rFonts w:ascii="Calibri" w:hAnsi="Calibri" w:cs="Calibri"/>
            <w:sz w:val="14"/>
            <w:szCs w:val="14"/>
            <w:lang w:val="sk-SK"/>
            <w:rPrChange w:id="21" w:author="Jana Vacíková" w:date="2024-12-18T10:01:00Z">
              <w:rPr/>
            </w:rPrChange>
          </w:rPr>
          <w:fldChar w:fldCharType="begin"/>
        </w:r>
        <w:r w:rsidR="00C3337D" w:rsidRPr="00D803A8" w:rsidDel="00930972">
          <w:rPr>
            <w:rFonts w:ascii="Calibri" w:hAnsi="Calibri" w:cs="Calibri"/>
            <w:sz w:val="14"/>
            <w:szCs w:val="14"/>
            <w:lang w:val="sk-SK"/>
          </w:rPr>
          <w:delInstrText xml:space="preserve"> HYPERLINK "http://www.statnapomoc.sk/wp-content/uploads/2015/08/Jediny-podnik.pdf" </w:delInstrText>
        </w:r>
        <w:r w:rsidR="00C3337D" w:rsidRPr="00930972" w:rsidDel="00930972">
          <w:rPr>
            <w:rFonts w:ascii="Calibri" w:hAnsi="Calibri" w:cs="Calibri"/>
            <w:sz w:val="14"/>
            <w:szCs w:val="14"/>
            <w:lang w:val="sk-SK"/>
            <w:rPrChange w:id="22" w:author="Jana Vacíková" w:date="2024-12-18T10:01:00Z">
              <w:rPr>
                <w:rStyle w:val="Hypertextovprepojenie"/>
                <w:rFonts w:ascii="Calibri" w:hAnsi="Calibri" w:cs="Calibri"/>
                <w:sz w:val="14"/>
                <w:szCs w:val="14"/>
              </w:rPr>
            </w:rPrChange>
          </w:rPr>
          <w:fldChar w:fldCharType="separate"/>
        </w:r>
        <w:r w:rsidRPr="00930972" w:rsidDel="00930972">
          <w:rPr>
            <w:lang w:val="sk-SK"/>
            <w:rPrChange w:id="23" w:author="Jana Vacíková" w:date="2024-12-18T10:01:00Z">
              <w:rPr>
                <w:rStyle w:val="Hypertextovprepojenie"/>
                <w:rFonts w:ascii="Calibri" w:hAnsi="Calibri" w:cs="Calibri"/>
                <w:sz w:val="14"/>
                <w:szCs w:val="14"/>
              </w:rPr>
            </w:rPrChange>
          </w:rPr>
          <w:delText>http://www.statnapomoc.sk/wp-content/uploads/2015/08/Jediny-podnik.pdf</w:delText>
        </w:r>
        <w:r w:rsidR="00C3337D" w:rsidRPr="00930972" w:rsidDel="00930972">
          <w:rPr>
            <w:lang w:val="sk-SK"/>
            <w:rPrChange w:id="24" w:author="Jana Vacíková" w:date="2024-12-18T10:01:00Z">
              <w:rPr>
                <w:rStyle w:val="Hypertextovprepojenie"/>
                <w:rFonts w:ascii="Calibri" w:hAnsi="Calibri" w:cs="Calibri"/>
                <w:sz w:val="14"/>
                <w:szCs w:val="14"/>
              </w:rPr>
            </w:rPrChange>
          </w:rPr>
          <w:fldChar w:fldCharType="end"/>
        </w:r>
      </w:del>
    </w:p>
  </w:footnote>
  <w:footnote w:id="8">
    <w:p w14:paraId="1047018C" w14:textId="71A34AFA" w:rsidR="00AA1D84" w:rsidRPr="00FE24ED" w:rsidRDefault="00AA1D84">
      <w:pPr>
        <w:pStyle w:val="Textpoznmkypodiarou"/>
        <w:rPr>
          <w:rFonts w:ascii="Calibri" w:hAnsi="Calibri" w:cs="Calibri"/>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C276AD" w:rsidRPr="00FE24ED">
        <w:rPr>
          <w:rFonts w:ascii="Calibri" w:hAnsi="Calibri" w:cs="Calibri"/>
          <w:sz w:val="14"/>
          <w:szCs w:val="14"/>
          <w:lang w:val="sk-SK"/>
        </w:rPr>
        <w:t>Hospodárskou činnosťou sa rozumie každá činnosť, ktorá spočíva v ponuke tovaru a/alebo služieb na trhu.</w:t>
      </w:r>
    </w:p>
  </w:footnote>
  <w:footnote w:id="9">
    <w:p w14:paraId="4A43013F" w14:textId="25F4A53E" w:rsidR="00AD3220" w:rsidRPr="00443D2E" w:rsidRDefault="00AD3220" w:rsidP="00AD3220">
      <w:pPr>
        <w:pStyle w:val="Textpoznmkypodiarou"/>
        <w:rPr>
          <w:rFonts w:ascii="Calibri" w:hAnsi="Calibri" w:cs="Calibri"/>
          <w:sz w:val="14"/>
          <w:szCs w:val="14"/>
          <w:lang w:val="sk-SK"/>
        </w:rPr>
      </w:pPr>
      <w:r w:rsidRPr="00443D2E">
        <w:rPr>
          <w:rStyle w:val="Odkaznapoznmkupodiarou"/>
          <w:rFonts w:ascii="Calibri" w:hAnsi="Calibri" w:cs="Calibri"/>
          <w:sz w:val="14"/>
          <w:szCs w:val="14"/>
        </w:rPr>
        <w:footnoteRef/>
      </w:r>
      <w:r w:rsidRPr="00443D2E">
        <w:rPr>
          <w:rFonts w:ascii="Calibri" w:hAnsi="Calibri" w:cs="Calibri"/>
          <w:sz w:val="14"/>
          <w:szCs w:val="14"/>
          <w:lang w:val="sk-SK"/>
        </w:rPr>
        <w:t xml:space="preserve"> </w:t>
      </w:r>
      <w:bookmarkStart w:id="41" w:name="_Hlk193814728"/>
      <w:ins w:id="42" w:author="Jana Vacíková [2]" w:date="2025-03-25T17:04:00Z">
        <w:r w:rsidR="00E52170" w:rsidRPr="00E52170">
          <w:rPr>
            <w:rFonts w:ascii="Calibri" w:hAnsi="Calibri" w:cs="Calibri"/>
            <w:sz w:val="14"/>
            <w:szCs w:val="14"/>
            <w:lang w:val="cs-CZ"/>
          </w:rPr>
          <w:t>§ 768da</w:t>
        </w:r>
        <w:r w:rsidR="00E52170" w:rsidRPr="00E52170">
          <w:rPr>
            <w:rFonts w:ascii="Calibri" w:hAnsi="Calibri" w:cs="Calibri"/>
            <w:sz w:val="14"/>
            <w:szCs w:val="14"/>
            <w:lang w:val="cs-CZ"/>
          </w:rPr>
          <w:t>,</w:t>
        </w:r>
        <w:r w:rsidR="00E52170" w:rsidRPr="00E52170">
          <w:rPr>
            <w:rFonts w:ascii="Source Sans Pro" w:hAnsi="Source Sans Pro"/>
            <w:color w:val="000000"/>
            <w:sz w:val="29"/>
            <w:szCs w:val="29"/>
            <w:shd w:val="clear" w:color="auto" w:fill="FFFFFF"/>
            <w:lang w:val="cs-CZ"/>
          </w:rPr>
          <w:t xml:space="preserve"> </w:t>
        </w:r>
        <w:r w:rsidR="00E52170" w:rsidRPr="00E52170">
          <w:rPr>
            <w:rFonts w:ascii="Calibri" w:hAnsi="Calibri" w:cs="Calibri"/>
            <w:sz w:val="14"/>
            <w:szCs w:val="14"/>
            <w:lang w:val="cs-CZ"/>
          </w:rPr>
          <w:t>§ 768p</w:t>
        </w:r>
        <w:r w:rsidR="00E52170">
          <w:rPr>
            <w:rFonts w:ascii="Calibri" w:hAnsi="Calibri" w:cs="Calibri"/>
            <w:b/>
            <w:bCs/>
            <w:sz w:val="14"/>
            <w:szCs w:val="14"/>
            <w:lang w:val="cs-CZ"/>
          </w:rPr>
          <w:t xml:space="preserve"> </w:t>
        </w:r>
      </w:ins>
      <w:bookmarkEnd w:id="41"/>
      <w:ins w:id="43" w:author="Jana Vacíková [2]" w:date="2025-03-25T17:02:00Z">
        <w:r w:rsidR="00E52170" w:rsidRPr="00443D2E">
          <w:rPr>
            <w:rFonts w:ascii="Calibri" w:hAnsi="Calibri" w:cs="Calibri"/>
            <w:sz w:val="14"/>
            <w:szCs w:val="14"/>
            <w:lang w:val="sk-SK"/>
          </w:rPr>
          <w:t xml:space="preserve">zákona č. 513/1991 </w:t>
        </w:r>
        <w:proofErr w:type="spellStart"/>
        <w:proofErr w:type="gramStart"/>
        <w:r w:rsidR="00E52170" w:rsidRPr="00443D2E">
          <w:rPr>
            <w:rFonts w:ascii="Calibri" w:hAnsi="Calibri" w:cs="Calibri"/>
            <w:sz w:val="14"/>
            <w:szCs w:val="14"/>
            <w:lang w:val="sk-SK"/>
          </w:rPr>
          <w:t>Zb</w:t>
        </w:r>
        <w:proofErr w:type="spellEnd"/>
        <w:r w:rsidR="00E52170" w:rsidRPr="00443D2E" w:rsidDel="00E52170">
          <w:rPr>
            <w:rFonts w:ascii="Calibri" w:hAnsi="Calibri" w:cs="Calibri"/>
            <w:sz w:val="14"/>
            <w:szCs w:val="14"/>
            <w:lang w:val="sk-SK"/>
          </w:rPr>
          <w:t xml:space="preserve"> </w:t>
        </w:r>
        <w:r w:rsidR="00E52170">
          <w:rPr>
            <w:rFonts w:ascii="Calibri" w:hAnsi="Calibri" w:cs="Calibri"/>
            <w:sz w:val="14"/>
            <w:szCs w:val="14"/>
            <w:lang w:val="sk-SK"/>
          </w:rPr>
          <w:t>.</w:t>
        </w:r>
        <w:proofErr w:type="gramEnd"/>
        <w:r w:rsidR="00E52170">
          <w:rPr>
            <w:rFonts w:ascii="Calibri" w:hAnsi="Calibri" w:cs="Calibri"/>
            <w:sz w:val="14"/>
            <w:szCs w:val="14"/>
            <w:lang w:val="sk-SK"/>
          </w:rPr>
          <w:t xml:space="preserve"> </w:t>
        </w:r>
      </w:ins>
      <w:del w:id="44" w:author="Jana Vacíková [2]" w:date="2025-03-25T17:02:00Z">
        <w:r w:rsidRPr="00443D2E" w:rsidDel="00E52170">
          <w:rPr>
            <w:rFonts w:ascii="Calibri" w:hAnsi="Calibri" w:cs="Calibri"/>
            <w:sz w:val="14"/>
            <w:szCs w:val="14"/>
            <w:lang w:val="sk-SK"/>
          </w:rPr>
          <w:delText xml:space="preserve">§ 69 </w:delText>
        </w:r>
      </w:del>
      <w:del w:id="45" w:author="Jana Vacíková [2]" w:date="2025-03-25T17:05:00Z">
        <w:r w:rsidRPr="00443D2E" w:rsidDel="00F437D8">
          <w:rPr>
            <w:rFonts w:ascii="Calibri" w:hAnsi="Calibri" w:cs="Calibri"/>
            <w:sz w:val="14"/>
            <w:szCs w:val="14"/>
            <w:lang w:val="sk-SK"/>
          </w:rPr>
          <w:delText xml:space="preserve">ods. 3 </w:delText>
        </w:r>
      </w:del>
      <w:r w:rsidRPr="00443D2E">
        <w:rPr>
          <w:rFonts w:ascii="Calibri" w:hAnsi="Calibri" w:cs="Calibri"/>
          <w:sz w:val="14"/>
          <w:szCs w:val="14"/>
          <w:lang w:val="sk-SK"/>
        </w:rPr>
        <w:t>zákona č. 513/1991 Zb. Obchodný zákonník</w:t>
      </w:r>
      <w:r w:rsidR="00122A45" w:rsidRPr="00443D2E">
        <w:rPr>
          <w:rFonts w:ascii="Calibri" w:hAnsi="Calibri" w:cs="Calibri"/>
          <w:sz w:val="14"/>
          <w:szCs w:val="14"/>
          <w:lang w:val="sk-SK"/>
        </w:rPr>
        <w:t xml:space="preserve"> v znení neskorších predpisov. </w:t>
      </w:r>
    </w:p>
  </w:footnote>
  <w:footnote w:id="10">
    <w:p w14:paraId="0793A315" w14:textId="327FB612" w:rsidR="00AD3220" w:rsidRPr="00FE24ED" w:rsidRDefault="00AD3220" w:rsidP="00AD3220">
      <w:pPr>
        <w:pStyle w:val="Textpoznmkypodiarou"/>
        <w:rPr>
          <w:rFonts w:ascii="Calibri" w:hAnsi="Calibri" w:cs="Calibri"/>
          <w:sz w:val="14"/>
          <w:szCs w:val="14"/>
        </w:rPr>
      </w:pPr>
      <w:r w:rsidRPr="00443D2E">
        <w:rPr>
          <w:rStyle w:val="Odkaznapoznmkupodiarou"/>
          <w:rFonts w:ascii="Calibri" w:hAnsi="Calibri" w:cs="Calibri"/>
          <w:sz w:val="14"/>
          <w:szCs w:val="14"/>
        </w:rPr>
        <w:footnoteRef/>
      </w:r>
      <w:r w:rsidRPr="00443D2E">
        <w:rPr>
          <w:rFonts w:ascii="Calibri" w:hAnsi="Calibri" w:cs="Calibri"/>
          <w:sz w:val="14"/>
          <w:szCs w:val="14"/>
        </w:rPr>
        <w:t xml:space="preserve"> </w:t>
      </w:r>
      <w:del w:id="46" w:author="Jana Vacíková [2]" w:date="2025-03-25T17:05:00Z">
        <w:r w:rsidRPr="00443D2E" w:rsidDel="00E52170">
          <w:rPr>
            <w:rFonts w:ascii="Calibri" w:hAnsi="Calibri" w:cs="Calibri"/>
            <w:sz w:val="14"/>
            <w:szCs w:val="14"/>
            <w:lang w:val="sk-SK"/>
          </w:rPr>
          <w:delText xml:space="preserve">§ 69 ods. 3 </w:delText>
        </w:r>
      </w:del>
      <w:ins w:id="47" w:author="Jana Vacíková [2]" w:date="2025-03-25T17:05:00Z">
        <w:r w:rsidR="00E52170" w:rsidRPr="00E52170">
          <w:rPr>
            <w:rFonts w:ascii="Calibri" w:hAnsi="Calibri" w:cs="Calibri"/>
            <w:sz w:val="14"/>
            <w:szCs w:val="14"/>
            <w:lang w:val="cs-CZ"/>
          </w:rPr>
          <w:t>§ 768da, § 768p</w:t>
        </w:r>
        <w:r w:rsidR="00E52170" w:rsidRPr="00E52170">
          <w:rPr>
            <w:rFonts w:ascii="Calibri" w:hAnsi="Calibri" w:cs="Calibri"/>
            <w:b/>
            <w:bCs/>
            <w:sz w:val="14"/>
            <w:szCs w:val="14"/>
            <w:lang w:val="cs-CZ"/>
          </w:rPr>
          <w:t xml:space="preserve"> </w:t>
        </w:r>
      </w:ins>
      <w:r w:rsidRPr="00443D2E">
        <w:rPr>
          <w:rFonts w:ascii="Calibri" w:hAnsi="Calibri" w:cs="Calibri"/>
          <w:sz w:val="14"/>
          <w:szCs w:val="14"/>
          <w:lang w:val="sk-SK"/>
        </w:rPr>
        <w:t>zákona č. 513/1991 Zb. Obchodný zákonník</w:t>
      </w:r>
      <w:r w:rsidR="00D0327C" w:rsidRPr="00443D2E">
        <w:rPr>
          <w:rFonts w:ascii="Calibri" w:hAnsi="Calibri" w:cs="Calibri"/>
          <w:sz w:val="14"/>
          <w:szCs w:val="14"/>
          <w:lang w:val="sk-SK"/>
        </w:rPr>
        <w:t xml:space="preserve"> v znení neskorších predpisov</w:t>
      </w:r>
      <w:r w:rsidR="000139DB" w:rsidRPr="00443D2E">
        <w:rPr>
          <w:rFonts w:ascii="Calibri" w:hAnsi="Calibri" w:cs="Calibri"/>
          <w:sz w:val="14"/>
          <w:szCs w:val="14"/>
          <w:lang w:val="sk-SK"/>
        </w:rPr>
        <w:t>.</w:t>
      </w:r>
    </w:p>
  </w:footnote>
  <w:footnote w:id="11">
    <w:p w14:paraId="7C0A67E0" w14:textId="1FA5DFF7" w:rsidR="00F2509D" w:rsidRPr="00FE24ED" w:rsidRDefault="00F2509D" w:rsidP="001D2710">
      <w:pPr>
        <w:pStyle w:val="Textpoznmkypodiarou"/>
        <w:ind w:left="142" w:hanging="142"/>
        <w:rPr>
          <w:rFonts w:ascii="Calibri" w:hAnsi="Calibri" w:cs="Calibri"/>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Pok</w:t>
      </w:r>
      <w:r w:rsidRPr="00FE24ED">
        <w:rPr>
          <w:rFonts w:ascii="Calibri" w:hAnsi="Calibri" w:cs="Calibri"/>
          <w:sz w:val="14"/>
          <w:szCs w:val="14"/>
          <w:lang w:val="sk-SK"/>
        </w:rPr>
        <w:t>iaľ</w:t>
      </w:r>
      <w:r w:rsidRPr="00FE24ED">
        <w:rPr>
          <w:rFonts w:ascii="Calibri" w:hAnsi="Calibri" w:cs="Calibri"/>
          <w:sz w:val="14"/>
          <w:szCs w:val="14"/>
        </w:rPr>
        <w:t xml:space="preserve"> by na základ</w:t>
      </w:r>
      <w:r w:rsidRPr="00FE24ED">
        <w:rPr>
          <w:rFonts w:ascii="Calibri" w:hAnsi="Calibri" w:cs="Calibri"/>
          <w:sz w:val="14"/>
          <w:szCs w:val="14"/>
          <w:lang w:val="sk-SK"/>
        </w:rPr>
        <w:t>e</w:t>
      </w:r>
      <w:r w:rsidRPr="00FE24ED">
        <w:rPr>
          <w:rFonts w:ascii="Calibri" w:hAnsi="Calibri" w:cs="Calibri"/>
          <w:sz w:val="14"/>
          <w:szCs w:val="14"/>
        </w:rPr>
        <w:t xml:space="preserve"> pr</w:t>
      </w:r>
      <w:r w:rsidRPr="00FE24ED">
        <w:rPr>
          <w:rFonts w:ascii="Calibri" w:hAnsi="Calibri" w:cs="Calibri"/>
          <w:sz w:val="14"/>
          <w:szCs w:val="14"/>
          <w:lang w:val="sk-SK"/>
        </w:rPr>
        <w:t>e</w:t>
      </w:r>
      <w:r w:rsidRPr="00FE24ED">
        <w:rPr>
          <w:rFonts w:ascii="Calibri" w:hAnsi="Calibri" w:cs="Calibri"/>
          <w:sz w:val="14"/>
          <w:szCs w:val="14"/>
        </w:rPr>
        <w:t>vzatých činností neb</w:t>
      </w:r>
      <w:r w:rsidRPr="00FE24ED">
        <w:rPr>
          <w:rFonts w:ascii="Calibri" w:hAnsi="Calibri" w:cs="Calibri"/>
          <w:sz w:val="14"/>
          <w:szCs w:val="14"/>
          <w:lang w:val="sk-SK"/>
        </w:rPr>
        <w:t>o</w:t>
      </w:r>
      <w:proofErr w:type="spellStart"/>
      <w:r w:rsidRPr="00FE24ED">
        <w:rPr>
          <w:rFonts w:ascii="Calibri" w:hAnsi="Calibri" w:cs="Calibri"/>
          <w:sz w:val="14"/>
          <w:szCs w:val="14"/>
        </w:rPr>
        <w:t>lo</w:t>
      </w:r>
      <w:proofErr w:type="spellEnd"/>
      <w:r w:rsidRPr="00FE24ED">
        <w:rPr>
          <w:rFonts w:ascii="Calibri" w:hAnsi="Calibri" w:cs="Calibri"/>
          <w:sz w:val="14"/>
          <w:szCs w:val="14"/>
        </w:rPr>
        <w:t xml:space="preserve"> možné </w:t>
      </w:r>
      <w:r w:rsidRPr="00FE24ED">
        <w:rPr>
          <w:rFonts w:ascii="Calibri" w:hAnsi="Calibri" w:cs="Calibri"/>
          <w:sz w:val="14"/>
          <w:szCs w:val="14"/>
          <w:lang w:val="sk-SK"/>
        </w:rPr>
        <w:t>skôr</w:t>
      </w:r>
      <w:r w:rsidRPr="00FE24ED">
        <w:rPr>
          <w:rFonts w:ascii="Calibri" w:hAnsi="Calibri" w:cs="Calibri"/>
          <w:sz w:val="14"/>
          <w:szCs w:val="14"/>
        </w:rPr>
        <w:t xml:space="preserve"> poskytnut</w:t>
      </w:r>
      <w:r w:rsidR="00372ADA" w:rsidRPr="00FE24ED">
        <w:rPr>
          <w:rFonts w:ascii="Calibri" w:hAnsi="Calibri" w:cs="Calibri"/>
          <w:sz w:val="14"/>
          <w:szCs w:val="14"/>
          <w:lang w:val="sk-SK"/>
        </w:rPr>
        <w:t>ú</w:t>
      </w:r>
      <w:r w:rsidRPr="00FE24ED">
        <w:rPr>
          <w:rFonts w:ascii="Calibri" w:hAnsi="Calibri" w:cs="Calibri"/>
          <w:sz w:val="14"/>
          <w:szCs w:val="14"/>
        </w:rPr>
        <w:t xml:space="preserve"> </w:t>
      </w:r>
      <w:r w:rsidRPr="00FE24ED">
        <w:rPr>
          <w:rFonts w:ascii="Calibri" w:hAnsi="Calibri" w:cs="Calibri"/>
          <w:sz w:val="14"/>
          <w:szCs w:val="14"/>
          <w:lang w:val="sk-SK"/>
        </w:rPr>
        <w:t>minimáln</w:t>
      </w:r>
      <w:r w:rsidR="00372ADA" w:rsidRPr="00FE24ED">
        <w:rPr>
          <w:rFonts w:ascii="Calibri" w:hAnsi="Calibri" w:cs="Calibri"/>
          <w:sz w:val="14"/>
          <w:szCs w:val="14"/>
          <w:lang w:val="sk-SK"/>
        </w:rPr>
        <w:t>u</w:t>
      </w:r>
      <w:r w:rsidRPr="00FE24ED">
        <w:rPr>
          <w:rFonts w:ascii="Calibri" w:hAnsi="Calibri" w:cs="Calibri"/>
          <w:sz w:val="14"/>
          <w:szCs w:val="14"/>
          <w:lang w:val="sk-SK"/>
        </w:rPr>
        <w:t xml:space="preserve"> </w:t>
      </w:r>
      <w:r w:rsidRPr="00FE24ED">
        <w:rPr>
          <w:rFonts w:ascii="Calibri" w:hAnsi="Calibri" w:cs="Calibri"/>
          <w:sz w:val="14"/>
          <w:szCs w:val="14"/>
        </w:rPr>
        <w:t>po</w:t>
      </w:r>
      <w:r w:rsidRPr="00FE24ED">
        <w:rPr>
          <w:rFonts w:ascii="Calibri" w:hAnsi="Calibri" w:cs="Calibri"/>
          <w:sz w:val="14"/>
          <w:szCs w:val="14"/>
          <w:lang w:val="sk-SK"/>
        </w:rPr>
        <w:t>moci</w:t>
      </w:r>
      <w:r w:rsidRPr="00FE24ED">
        <w:rPr>
          <w:rFonts w:ascii="Calibri" w:hAnsi="Calibri" w:cs="Calibri"/>
          <w:sz w:val="14"/>
          <w:szCs w:val="14"/>
        </w:rPr>
        <w:t xml:space="preserve"> </w:t>
      </w:r>
      <w:proofErr w:type="spellStart"/>
      <w:r w:rsidRPr="00FE24ED">
        <w:rPr>
          <w:rFonts w:ascii="Calibri" w:hAnsi="Calibri" w:cs="Calibri"/>
          <w:sz w:val="14"/>
          <w:szCs w:val="14"/>
        </w:rPr>
        <w:t>rozd</w:t>
      </w:r>
      <w:r w:rsidRPr="00FE24ED">
        <w:rPr>
          <w:rFonts w:ascii="Calibri" w:hAnsi="Calibri" w:cs="Calibri"/>
          <w:sz w:val="14"/>
          <w:szCs w:val="14"/>
          <w:lang w:val="sk-SK"/>
        </w:rPr>
        <w:t>e</w:t>
      </w:r>
      <w:r w:rsidRPr="00FE24ED">
        <w:rPr>
          <w:rFonts w:ascii="Calibri" w:hAnsi="Calibri" w:cs="Calibri"/>
          <w:sz w:val="14"/>
          <w:szCs w:val="14"/>
        </w:rPr>
        <w:t>li</w:t>
      </w:r>
      <w:r w:rsidRPr="00FE24ED">
        <w:rPr>
          <w:rFonts w:ascii="Calibri" w:hAnsi="Calibri" w:cs="Calibri"/>
          <w:sz w:val="14"/>
          <w:szCs w:val="14"/>
          <w:lang w:val="sk-SK"/>
        </w:rPr>
        <w:t>ť</w:t>
      </w:r>
      <w:proofErr w:type="spellEnd"/>
      <w:r w:rsidRPr="00FE24ED">
        <w:rPr>
          <w:rFonts w:ascii="Calibri" w:hAnsi="Calibri" w:cs="Calibri"/>
          <w:sz w:val="14"/>
          <w:szCs w:val="14"/>
        </w:rPr>
        <w:t xml:space="preserve">, </w:t>
      </w:r>
      <w:proofErr w:type="spellStart"/>
      <w:r w:rsidRPr="00FE24ED">
        <w:rPr>
          <w:rFonts w:ascii="Calibri" w:hAnsi="Calibri" w:cs="Calibri"/>
          <w:sz w:val="14"/>
          <w:szCs w:val="14"/>
        </w:rPr>
        <w:t>rozd</w:t>
      </w:r>
      <w:r w:rsidRPr="00FE24ED">
        <w:rPr>
          <w:rFonts w:ascii="Calibri" w:hAnsi="Calibri" w:cs="Calibri"/>
          <w:sz w:val="14"/>
          <w:szCs w:val="14"/>
          <w:lang w:val="sk-SK"/>
        </w:rPr>
        <w:t>e</w:t>
      </w:r>
      <w:r w:rsidRPr="00FE24ED">
        <w:rPr>
          <w:rFonts w:ascii="Calibri" w:hAnsi="Calibri" w:cs="Calibri"/>
          <w:sz w:val="14"/>
          <w:szCs w:val="14"/>
        </w:rPr>
        <w:t>l</w:t>
      </w:r>
      <w:r w:rsidRPr="00FE24ED">
        <w:rPr>
          <w:rFonts w:ascii="Calibri" w:hAnsi="Calibri" w:cs="Calibri"/>
          <w:sz w:val="14"/>
          <w:szCs w:val="14"/>
          <w:lang w:val="sk-SK"/>
        </w:rPr>
        <w:t>í</w:t>
      </w:r>
      <w:proofErr w:type="spellEnd"/>
      <w:r w:rsidRPr="00FE24ED">
        <w:rPr>
          <w:rFonts w:ascii="Calibri" w:hAnsi="Calibri" w:cs="Calibri"/>
          <w:sz w:val="14"/>
          <w:szCs w:val="14"/>
        </w:rPr>
        <w:t xml:space="preserve"> s</w:t>
      </w:r>
      <w:r w:rsidRPr="00FE24ED">
        <w:rPr>
          <w:rFonts w:ascii="Calibri" w:hAnsi="Calibri" w:cs="Calibri"/>
          <w:sz w:val="14"/>
          <w:szCs w:val="14"/>
          <w:lang w:val="sk-SK"/>
        </w:rPr>
        <w:t>a</w:t>
      </w:r>
      <w:r w:rsidRPr="00FE24ED">
        <w:rPr>
          <w:rFonts w:ascii="Calibri" w:hAnsi="Calibri" w:cs="Calibri"/>
          <w:sz w:val="14"/>
          <w:szCs w:val="14"/>
        </w:rPr>
        <w:t xml:space="preserve"> po</w:t>
      </w:r>
      <w:r w:rsidRPr="00FE24ED">
        <w:rPr>
          <w:rFonts w:ascii="Calibri" w:hAnsi="Calibri" w:cs="Calibri"/>
          <w:sz w:val="14"/>
          <w:szCs w:val="14"/>
          <w:lang w:val="sk-SK"/>
        </w:rPr>
        <w:t>moc</w:t>
      </w:r>
      <w:r w:rsidRPr="00FE24ED">
        <w:rPr>
          <w:rFonts w:ascii="Calibri" w:hAnsi="Calibri" w:cs="Calibri"/>
          <w:sz w:val="14"/>
          <w:szCs w:val="14"/>
        </w:rPr>
        <w:t xml:space="preserve"> pomerným </w:t>
      </w:r>
      <w:r w:rsidRPr="00FE24ED">
        <w:rPr>
          <w:rFonts w:ascii="Calibri" w:hAnsi="Calibri" w:cs="Calibri"/>
          <w:sz w:val="14"/>
          <w:szCs w:val="14"/>
          <w:lang w:val="sk-SK"/>
        </w:rPr>
        <w:t>s</w:t>
      </w:r>
      <w:proofErr w:type="spellStart"/>
      <w:r w:rsidRPr="00FE24ED">
        <w:rPr>
          <w:rFonts w:ascii="Calibri" w:hAnsi="Calibri" w:cs="Calibri"/>
          <w:sz w:val="14"/>
          <w:szCs w:val="14"/>
        </w:rPr>
        <w:t>p</w:t>
      </w:r>
      <w:r w:rsidRPr="00FE24ED">
        <w:rPr>
          <w:rFonts w:ascii="Calibri" w:hAnsi="Calibri" w:cs="Calibri"/>
          <w:sz w:val="14"/>
          <w:szCs w:val="14"/>
          <w:lang w:val="sk-SK"/>
        </w:rPr>
        <w:t>ô</w:t>
      </w:r>
      <w:r w:rsidRPr="00FE24ED">
        <w:rPr>
          <w:rFonts w:ascii="Calibri" w:hAnsi="Calibri" w:cs="Calibri"/>
          <w:sz w:val="14"/>
          <w:szCs w:val="14"/>
        </w:rPr>
        <w:t>sob</w:t>
      </w:r>
      <w:r w:rsidRPr="00FE24ED">
        <w:rPr>
          <w:rFonts w:ascii="Calibri" w:hAnsi="Calibri" w:cs="Calibri"/>
          <w:sz w:val="14"/>
          <w:szCs w:val="14"/>
          <w:lang w:val="sk-SK"/>
        </w:rPr>
        <w:t>o</w:t>
      </w:r>
      <w:proofErr w:type="spellEnd"/>
      <w:r w:rsidRPr="00FE24ED">
        <w:rPr>
          <w:rFonts w:ascii="Calibri" w:hAnsi="Calibri" w:cs="Calibri"/>
          <w:sz w:val="14"/>
          <w:szCs w:val="14"/>
        </w:rPr>
        <w:t>m na základ</w:t>
      </w:r>
      <w:r w:rsidRPr="00FE24ED">
        <w:rPr>
          <w:rFonts w:ascii="Calibri" w:hAnsi="Calibri" w:cs="Calibri"/>
          <w:sz w:val="14"/>
          <w:szCs w:val="14"/>
          <w:lang w:val="sk-SK"/>
        </w:rPr>
        <w:t>e</w:t>
      </w:r>
      <w:r w:rsidRPr="00FE24ED">
        <w:rPr>
          <w:rFonts w:ascii="Calibri" w:hAnsi="Calibri" w:cs="Calibri"/>
          <w:sz w:val="14"/>
          <w:szCs w:val="14"/>
        </w:rPr>
        <w:t xml:space="preserve"> účt</w:t>
      </w:r>
      <w:r w:rsidRPr="00FE24ED">
        <w:rPr>
          <w:rFonts w:ascii="Calibri" w:hAnsi="Calibri" w:cs="Calibri"/>
          <w:sz w:val="14"/>
          <w:szCs w:val="14"/>
          <w:lang w:val="sk-SK"/>
        </w:rPr>
        <w:t>ov</w:t>
      </w:r>
      <w:r w:rsidRPr="00FE24ED">
        <w:rPr>
          <w:rFonts w:ascii="Calibri" w:hAnsi="Calibri" w:cs="Calibri"/>
          <w:sz w:val="14"/>
          <w:szCs w:val="14"/>
        </w:rPr>
        <w:t>n</w:t>
      </w:r>
      <w:r w:rsidRPr="00FE24ED">
        <w:rPr>
          <w:rFonts w:ascii="Calibri" w:hAnsi="Calibri" w:cs="Calibri"/>
          <w:sz w:val="14"/>
          <w:szCs w:val="14"/>
          <w:lang w:val="sk-SK"/>
        </w:rPr>
        <w:t>ej</w:t>
      </w:r>
      <w:r w:rsidRPr="00FE24ED">
        <w:rPr>
          <w:rFonts w:ascii="Calibri" w:hAnsi="Calibri" w:cs="Calibri"/>
          <w:sz w:val="14"/>
          <w:szCs w:val="14"/>
        </w:rPr>
        <w:t xml:space="preserve"> hodnoty vlastn</w:t>
      </w:r>
      <w:r w:rsidRPr="00FE24ED">
        <w:rPr>
          <w:rFonts w:ascii="Calibri" w:hAnsi="Calibri" w:cs="Calibri"/>
          <w:sz w:val="14"/>
          <w:szCs w:val="14"/>
          <w:lang w:val="sk-SK"/>
        </w:rPr>
        <w:t>é</w:t>
      </w:r>
      <w:r w:rsidRPr="00FE24ED">
        <w:rPr>
          <w:rFonts w:ascii="Calibri" w:hAnsi="Calibri" w:cs="Calibri"/>
          <w:sz w:val="14"/>
          <w:szCs w:val="14"/>
        </w:rPr>
        <w:t>ho kapitálu nových podnik</w:t>
      </w:r>
      <w:proofErr w:type="spellStart"/>
      <w:r w:rsidRPr="00FE24ED">
        <w:rPr>
          <w:rFonts w:ascii="Calibri" w:hAnsi="Calibri" w:cs="Calibri"/>
          <w:sz w:val="14"/>
          <w:szCs w:val="14"/>
          <w:lang w:val="sk-SK"/>
        </w:rPr>
        <w:t>ov</w:t>
      </w:r>
      <w:proofErr w:type="spellEnd"/>
      <w:r w:rsidRPr="00FE24ED">
        <w:rPr>
          <w:rFonts w:ascii="Calibri" w:hAnsi="Calibri" w:cs="Calibri"/>
          <w:sz w:val="14"/>
          <w:szCs w:val="14"/>
        </w:rPr>
        <w:t xml:space="preserve"> k d</w:t>
      </w:r>
      <w:r w:rsidRPr="00FE24ED">
        <w:rPr>
          <w:rFonts w:ascii="Calibri" w:hAnsi="Calibri" w:cs="Calibri"/>
          <w:sz w:val="14"/>
          <w:szCs w:val="14"/>
          <w:lang w:val="sk-SK"/>
        </w:rPr>
        <w:t>á</w:t>
      </w:r>
      <w:proofErr w:type="spellStart"/>
      <w:r w:rsidRPr="00FE24ED">
        <w:rPr>
          <w:rFonts w:ascii="Calibri" w:hAnsi="Calibri" w:cs="Calibri"/>
          <w:sz w:val="14"/>
          <w:szCs w:val="14"/>
        </w:rPr>
        <w:t>tu</w:t>
      </w:r>
      <w:r w:rsidRPr="00FE24ED">
        <w:rPr>
          <w:rFonts w:ascii="Calibri" w:hAnsi="Calibri" w:cs="Calibri"/>
          <w:sz w:val="14"/>
          <w:szCs w:val="14"/>
          <w:lang w:val="sk-SK"/>
        </w:rPr>
        <w:t>mu</w:t>
      </w:r>
      <w:proofErr w:type="spellEnd"/>
      <w:r w:rsidRPr="00FE24ED">
        <w:rPr>
          <w:rFonts w:ascii="Calibri" w:hAnsi="Calibri" w:cs="Calibri"/>
          <w:sz w:val="14"/>
          <w:szCs w:val="14"/>
        </w:rPr>
        <w:t xml:space="preserve"> účin</w:t>
      </w:r>
      <w:r w:rsidRPr="00FE24ED">
        <w:rPr>
          <w:rFonts w:ascii="Calibri" w:hAnsi="Calibri" w:cs="Calibri"/>
          <w:sz w:val="14"/>
          <w:szCs w:val="14"/>
          <w:lang w:val="sk-SK"/>
        </w:rPr>
        <w:t>nosti</w:t>
      </w:r>
      <w:r w:rsidRPr="00FE24ED">
        <w:rPr>
          <w:rFonts w:ascii="Calibri" w:hAnsi="Calibri" w:cs="Calibri"/>
          <w:sz w:val="14"/>
          <w:szCs w:val="14"/>
        </w:rPr>
        <w:t xml:space="preserve"> </w:t>
      </w:r>
      <w:proofErr w:type="spellStart"/>
      <w:r w:rsidRPr="00FE24ED">
        <w:rPr>
          <w:rFonts w:ascii="Calibri" w:hAnsi="Calibri" w:cs="Calibri"/>
          <w:sz w:val="14"/>
          <w:szCs w:val="14"/>
        </w:rPr>
        <w:t>rozd</w:t>
      </w:r>
      <w:r w:rsidRPr="00FE24ED">
        <w:rPr>
          <w:rFonts w:ascii="Calibri" w:hAnsi="Calibri" w:cs="Calibri"/>
          <w:sz w:val="14"/>
          <w:szCs w:val="14"/>
          <w:lang w:val="sk-SK"/>
        </w:rPr>
        <w:t>e</w:t>
      </w:r>
      <w:proofErr w:type="spellEnd"/>
      <w:r w:rsidRPr="00FE24ED">
        <w:rPr>
          <w:rFonts w:ascii="Calibri" w:hAnsi="Calibri" w:cs="Calibri"/>
          <w:sz w:val="14"/>
          <w:szCs w:val="14"/>
        </w:rPr>
        <w:t>len</w:t>
      </w:r>
      <w:r w:rsidRPr="00FE24ED">
        <w:rPr>
          <w:rFonts w:ascii="Calibri" w:hAnsi="Calibri" w:cs="Calibri"/>
          <w:sz w:val="14"/>
          <w:szCs w:val="14"/>
          <w:lang w:val="sk-SK"/>
        </w:rPr>
        <w:t>ia</w:t>
      </w:r>
      <w:r w:rsidRPr="00FE24ED">
        <w:rPr>
          <w:rFonts w:ascii="Calibri" w:hAnsi="Calibri" w:cs="Calibri"/>
          <w:sz w:val="14"/>
          <w:szCs w:val="14"/>
        </w:rPr>
        <w:t xml:space="preserve"> (</w:t>
      </w:r>
      <w:r w:rsidRPr="00FE24ED">
        <w:rPr>
          <w:rFonts w:ascii="Calibri" w:hAnsi="Calibri" w:cs="Calibri"/>
          <w:sz w:val="14"/>
          <w:szCs w:val="14"/>
          <w:lang w:val="sk-SK"/>
        </w:rPr>
        <w:t xml:space="preserve">v súlade s </w:t>
      </w:r>
      <w:r w:rsidRPr="00FE24ED">
        <w:rPr>
          <w:rFonts w:ascii="Calibri" w:hAnsi="Calibri" w:cs="Calibri"/>
          <w:sz w:val="14"/>
          <w:szCs w:val="14"/>
        </w:rPr>
        <w:t xml:space="preserve"> čl. 3 ods. 9 </w:t>
      </w:r>
      <w:r w:rsidR="00372ADA" w:rsidRPr="00FE24ED">
        <w:rPr>
          <w:rFonts w:ascii="Calibri" w:hAnsi="Calibri" w:cs="Calibri"/>
          <w:sz w:val="14"/>
          <w:szCs w:val="14"/>
          <w:lang w:val="sk-SK"/>
        </w:rPr>
        <w:t xml:space="preserve">nariadení </w:t>
      </w:r>
      <w:ins w:id="48" w:author="Jana Vacíková" w:date="2024-12-18T10:31:00Z">
        <w:r w:rsidR="007361E1" w:rsidRPr="001562C1">
          <w:rPr>
            <w:rFonts w:ascii="Calibri" w:hAnsi="Calibri" w:cs="Calibri"/>
            <w:sz w:val="14"/>
            <w:szCs w:val="14"/>
            <w:lang w:val="sk-SK"/>
          </w:rPr>
          <w:t>2023/2831</w:t>
        </w:r>
      </w:ins>
      <w:del w:id="49" w:author="Jana Vacíková" w:date="2024-12-18T10:31:00Z">
        <w:r w:rsidR="00372ADA" w:rsidRPr="00FE24ED" w:rsidDel="007361E1">
          <w:rPr>
            <w:rFonts w:ascii="Calibri" w:hAnsi="Calibri" w:cs="Calibri"/>
            <w:sz w:val="14"/>
            <w:szCs w:val="14"/>
            <w:lang w:val="sk-SK"/>
          </w:rPr>
          <w:delText>1407/2013</w:delText>
        </w:r>
      </w:del>
      <w:r w:rsidR="00372ADA" w:rsidRPr="00FE24ED">
        <w:rPr>
          <w:rFonts w:ascii="Calibri" w:hAnsi="Calibri" w:cs="Calibri"/>
          <w:sz w:val="14"/>
          <w:szCs w:val="14"/>
          <w:lang w:val="sk-SK"/>
        </w:rPr>
        <w:t>, 1408/2013 a 717/2014</w:t>
      </w:r>
      <w:r w:rsidRPr="00FE24ED">
        <w:rPr>
          <w:rFonts w:ascii="Calibri" w:hAnsi="Calibri" w:cs="Calibri"/>
          <w:sz w:val="14"/>
          <w:szCs w:val="14"/>
        </w:rPr>
        <w:t>).</w:t>
      </w:r>
    </w:p>
  </w:footnote>
  <w:footnote w:id="12">
    <w:p w14:paraId="7B3827AD" w14:textId="153396A3" w:rsidR="001A1345" w:rsidRPr="00FE24ED" w:rsidRDefault="001A1345">
      <w:pPr>
        <w:pStyle w:val="Textpoznmkypodiarou"/>
        <w:rPr>
          <w:rFonts w:ascii="Calibri" w:hAnsi="Calibri" w:cs="Calibri"/>
          <w:sz w:val="14"/>
          <w:szCs w:val="14"/>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372ADA" w:rsidRPr="00FE24ED">
        <w:rPr>
          <w:rFonts w:ascii="Calibri" w:hAnsi="Calibri" w:cs="Calibri"/>
          <w:sz w:val="14"/>
          <w:szCs w:val="14"/>
          <w:lang w:val="sk-SK"/>
        </w:rPr>
        <w:t>N</w:t>
      </w:r>
      <w:r w:rsidRPr="00FE24ED">
        <w:rPr>
          <w:rFonts w:ascii="Calibri" w:hAnsi="Calibri" w:cs="Calibri"/>
          <w:sz w:val="14"/>
          <w:szCs w:val="14"/>
          <w:lang w:val="sk-SK"/>
        </w:rPr>
        <w:t>ehodiace sa prečiarknite</w:t>
      </w:r>
    </w:p>
  </w:footnote>
  <w:footnote w:id="13">
    <w:p w14:paraId="377BC46E" w14:textId="2914975B" w:rsidR="004624E7" w:rsidRPr="00FE24ED" w:rsidRDefault="004624E7" w:rsidP="004624E7">
      <w:pPr>
        <w:pStyle w:val="Textpoznmkypodiarou"/>
        <w:ind w:left="142" w:hanging="142"/>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372ADA" w:rsidRPr="00FE24ED">
        <w:rPr>
          <w:rStyle w:val="Vrazn"/>
          <w:rFonts w:ascii="Calibri" w:hAnsi="Calibri" w:cs="Calibri"/>
          <w:b w:val="0"/>
          <w:sz w:val="14"/>
          <w:szCs w:val="14"/>
        </w:rPr>
        <w:t>Nariadenie Európskeho parlamentu a Rady (EÚ) č. 1379/2013 z  11. decembra 2013 o spoločnej organizácii trhov s produktmi rybolovu a akvakultúry, ktorým sa menia nariadenia Rady (ES) č. 1184/2006 a (ES) č. 1224/2009 a zrušuje nariadenie Rady (ES) č. 104/2000</w:t>
      </w:r>
      <w:r w:rsidR="00372ADA" w:rsidRPr="00FE24ED">
        <w:rPr>
          <w:rStyle w:val="Vrazn"/>
          <w:rFonts w:ascii="Calibri" w:hAnsi="Calibri" w:cs="Calibri"/>
          <w:b w:val="0"/>
          <w:sz w:val="14"/>
          <w:szCs w:val="14"/>
          <w:lang w:val="sk-SK"/>
        </w:rPr>
        <w:t>.</w:t>
      </w:r>
    </w:p>
  </w:footnote>
  <w:footnote w:id="14">
    <w:p w14:paraId="683F1415" w14:textId="1E36C822" w:rsidR="004624E7" w:rsidRPr="00FE24ED" w:rsidRDefault="004624E7" w:rsidP="004624E7">
      <w:pPr>
        <w:pStyle w:val="Textpoznmkypodiarou"/>
        <w:ind w:left="142" w:hanging="142"/>
        <w:rPr>
          <w:rFonts w:ascii="Calibri" w:hAnsi="Calibri" w:cs="Calibri"/>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372ADA" w:rsidRPr="00FE24ED">
        <w:rPr>
          <w:rFonts w:ascii="Calibri" w:hAnsi="Calibri" w:cs="Calibri"/>
          <w:sz w:val="14"/>
          <w:szCs w:val="14"/>
          <w:lang w:val="sk-SK"/>
        </w:rPr>
        <w:t>Poľnohospodárske výrobky sú výrobky vymenované v prílohe 1 k Zmluvy o fungovaní EÚ.</w:t>
      </w:r>
    </w:p>
  </w:footnote>
  <w:footnote w:id="15">
    <w:p w14:paraId="163AE651" w14:textId="77777777" w:rsidR="00F519CD" w:rsidRPr="00FE24ED" w:rsidDel="00443D2E" w:rsidRDefault="00F519CD" w:rsidP="00F519CD">
      <w:pPr>
        <w:pStyle w:val="Textpoznmkypodiarou"/>
        <w:rPr>
          <w:del w:id="62" w:author="Jana Vacíková" w:date="2024-12-18T10:54:00Z"/>
          <w:rFonts w:ascii="Calibri" w:hAnsi="Calibri" w:cs="Calibri"/>
          <w:sz w:val="14"/>
          <w:szCs w:val="14"/>
          <w:lang w:val="sk-SK"/>
        </w:rPr>
      </w:pPr>
      <w:del w:id="63" w:author="Jana Vacíková" w:date="2024-12-18T10:54:00Z">
        <w:r w:rsidRPr="00FE24ED" w:rsidDel="00443D2E">
          <w:rPr>
            <w:rStyle w:val="Odkaznapoznmkupodiarou"/>
            <w:rFonts w:ascii="Calibri" w:hAnsi="Calibri" w:cs="Calibri"/>
            <w:sz w:val="14"/>
            <w:szCs w:val="14"/>
          </w:rPr>
          <w:footnoteRef/>
        </w:r>
        <w:r w:rsidRPr="00FE24ED" w:rsidDel="00443D2E">
          <w:rPr>
            <w:rFonts w:ascii="Calibri" w:hAnsi="Calibri" w:cs="Calibri"/>
            <w:sz w:val="14"/>
            <w:szCs w:val="14"/>
          </w:rPr>
          <w:delText xml:space="preserve"> </w:delText>
        </w:r>
        <w:r w:rsidRPr="00FE24ED" w:rsidDel="00443D2E">
          <w:rPr>
            <w:rFonts w:ascii="Calibri" w:hAnsi="Calibri" w:cs="Calibri"/>
            <w:sz w:val="14"/>
            <w:szCs w:val="14"/>
            <w:lang w:val="sk-SK"/>
          </w:rPr>
          <w:delText>Ak podnik vykonáva cestnú nákladnú dopravu v prenájme alebo za úhradu a zároveň iné činnosti, na ktoré sa uplatňuje strop vo výške 200 000 eur, strop vo výške 200 000 eur sa na tento podnik uplatní za predpokladu, že členský štát zabezpečí pomocou primeraných prostriedkov, ako je oddelenie činnosti alebo rozlíšenie nákladov, aby podpora pre činnosti cestnej nákladnej dopravy nepresiahla strop 100 000 eur a aby sa žiadna minimálna pomoc nepoužila na nákup vozidiel cestnej nákladnej dopravy.</w:delText>
        </w:r>
      </w:del>
    </w:p>
  </w:footnote>
  <w:footnote w:id="16">
    <w:p w14:paraId="58C2C55F" w14:textId="77777777" w:rsidR="00F61D8C" w:rsidRPr="00FE24ED" w:rsidRDefault="00F61D8C" w:rsidP="00F61D8C">
      <w:pPr>
        <w:pStyle w:val="Textpoznmkypodiarou"/>
        <w:ind w:left="142" w:hanging="142"/>
        <w:rPr>
          <w:rFonts w:ascii="Calibri" w:hAnsi="Calibri" w:cs="Calibri"/>
          <w:sz w:val="16"/>
          <w:szCs w:val="16"/>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lang w:val="sk-SK"/>
        </w:rPr>
        <w:t>Koordinátorom pomoci je podľa § 2 ods. 1 zákona č. 358/2015 Z. z. o úprave niektorých vzťahov v oblasti štátnej pomoci a minimálnej pomoci a o zmene a doplnení niektorých zákonov (zákon o štátnej pomoci) Protimonopolný úrad Slovenskej republiky.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7E5BB" w14:textId="77777777" w:rsidR="009C247D" w:rsidRDefault="009C247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F70F8" w14:textId="77777777" w:rsidR="009C247D" w:rsidRDefault="009C247D">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4C33B" w14:textId="43123CF0" w:rsidR="0002660E" w:rsidRPr="005F60A0" w:rsidRDefault="00BB7753" w:rsidP="00BB7753">
    <w:pPr>
      <w:pStyle w:val="Hlavika"/>
      <w:jc w:val="left"/>
      <w:rPr>
        <w:rFonts w:asciiTheme="minorHAnsi" w:hAnsiTheme="minorHAnsi" w:cs="Arial"/>
        <w:sz w:val="18"/>
        <w:lang w:val="sk-SK"/>
      </w:rPr>
    </w:pPr>
    <w:r w:rsidRPr="005F60A0">
      <w:rPr>
        <w:rFonts w:asciiTheme="minorHAnsi" w:hAnsiTheme="minorHAnsi" w:cs="Arial"/>
        <w:sz w:val="18"/>
        <w:lang w:val="sk-SK"/>
      </w:rPr>
      <w:t xml:space="preserve">Príloha č. </w:t>
    </w:r>
    <w:r w:rsidR="005F60A0" w:rsidRPr="005F60A0">
      <w:rPr>
        <w:rFonts w:asciiTheme="minorHAnsi" w:hAnsiTheme="minorHAnsi" w:cs="Arial"/>
        <w:sz w:val="18"/>
        <w:lang w:val="sk-SK"/>
      </w:rPr>
      <w:t xml:space="preserve">11B </w:t>
    </w:r>
  </w:p>
  <w:p w14:paraId="35E54CF4" w14:textId="2D75780F" w:rsidR="00796A5A" w:rsidRPr="00524A8B" w:rsidRDefault="00796A5A" w:rsidP="00796A5A">
    <w:pPr>
      <w:pStyle w:val="Hlavika"/>
      <w:tabs>
        <w:tab w:val="center" w:pos="4819"/>
        <w:tab w:val="left" w:pos="8100"/>
      </w:tabs>
      <w:jc w:val="left"/>
      <w:rPr>
        <w:rFonts w:ascii="Arial" w:hAnsi="Arial" w:cs="Arial"/>
        <w:sz w:val="20"/>
        <w:lang w:val="sk-SK"/>
      </w:rPr>
    </w:pPr>
    <w:r>
      <w:rPr>
        <w:rFonts w:ascii="Arial" w:hAnsi="Arial" w:cs="Arial"/>
        <w:sz w:val="20"/>
        <w:lang w:val="sk-SK"/>
      </w:rPr>
      <w:tab/>
    </w:r>
    <w:r>
      <w:rPr>
        <w:rFonts w:ascii="Arial" w:hAnsi="Arial" w:cs="Arial"/>
        <w:sz w:val="20"/>
        <w:lang w:val="sk-SK"/>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64228"/>
    <w:multiLevelType w:val="hybridMultilevel"/>
    <w:tmpl w:val="5DD087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456040"/>
    <w:multiLevelType w:val="hybridMultilevel"/>
    <w:tmpl w:val="6816845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15:restartNumberingAfterBreak="0">
    <w:nsid w:val="147B549E"/>
    <w:multiLevelType w:val="hybridMultilevel"/>
    <w:tmpl w:val="E7BA91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500520B"/>
    <w:multiLevelType w:val="hybridMultilevel"/>
    <w:tmpl w:val="5C2C5B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8DE3502"/>
    <w:multiLevelType w:val="hybridMultilevel"/>
    <w:tmpl w:val="6816845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0E15796"/>
    <w:multiLevelType w:val="hybridMultilevel"/>
    <w:tmpl w:val="B3DCAC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 w15:restartNumberingAfterBreak="0">
    <w:nsid w:val="4A9A45E4"/>
    <w:multiLevelType w:val="hybridMultilevel"/>
    <w:tmpl w:val="161EF15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9" w15:restartNumberingAfterBreak="0">
    <w:nsid w:val="59264C2C"/>
    <w:multiLevelType w:val="hybridMultilevel"/>
    <w:tmpl w:val="FFA892E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A9669F6"/>
    <w:multiLevelType w:val="multilevel"/>
    <w:tmpl w:val="55B446DE"/>
    <w:lvl w:ilvl="0">
      <w:start w:val="1"/>
      <w:numFmt w:val="decimal"/>
      <w:pStyle w:val="Nadpis1"/>
      <w:lvlText w:val="%1"/>
      <w:lvlJc w:val="left"/>
      <w:pPr>
        <w:ind w:left="716" w:hanging="432"/>
      </w:pPr>
    </w:lvl>
    <w:lvl w:ilvl="1">
      <w:start w:val="1"/>
      <w:numFmt w:val="decimal"/>
      <w:pStyle w:val="Nadpis2"/>
      <w:lvlText w:val="%1.%2"/>
      <w:lvlJc w:val="left"/>
      <w:pPr>
        <w:ind w:left="860" w:hanging="576"/>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B87139D"/>
    <w:multiLevelType w:val="hybridMultilevel"/>
    <w:tmpl w:val="1FC2AFEC"/>
    <w:lvl w:ilvl="0" w:tplc="B72802C6">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9216DF0"/>
    <w:multiLevelType w:val="hybridMultilevel"/>
    <w:tmpl w:val="DAC2CC0E"/>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15:restartNumberingAfterBreak="0">
    <w:nsid w:val="6C43279B"/>
    <w:multiLevelType w:val="hybridMultilevel"/>
    <w:tmpl w:val="40CA142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4" w15:restartNumberingAfterBreak="0">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43D09C7"/>
    <w:multiLevelType w:val="hybridMultilevel"/>
    <w:tmpl w:val="8FAC3DD0"/>
    <w:lvl w:ilvl="0" w:tplc="041B0017">
      <w:start w:val="1"/>
      <w:numFmt w:val="lowerLetter"/>
      <w:lvlText w:val="%1)"/>
      <w:lvlJc w:val="left"/>
      <w:pPr>
        <w:ind w:left="1070" w:hanging="360"/>
      </w:p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6" w15:restartNumberingAfterBreak="0">
    <w:nsid w:val="7E5B4675"/>
    <w:multiLevelType w:val="hybridMultilevel"/>
    <w:tmpl w:val="057A896C"/>
    <w:lvl w:ilvl="0" w:tplc="D5BE6876">
      <w:start w:val="1"/>
      <w:numFmt w:val="decimal"/>
      <w:lvlText w:val="%1."/>
      <w:lvlJc w:val="left"/>
      <w:pPr>
        <w:ind w:left="928" w:hanging="360"/>
      </w:pPr>
      <w:rPr>
        <w:rFonts w:hint="default"/>
        <w:b w:val="0"/>
      </w:rPr>
    </w:lvl>
    <w:lvl w:ilvl="1" w:tplc="9C8ACA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6"/>
  </w:num>
  <w:num w:numId="3">
    <w:abstractNumId w:val="16"/>
  </w:num>
  <w:num w:numId="4">
    <w:abstractNumId w:val="13"/>
  </w:num>
  <w:num w:numId="5">
    <w:abstractNumId w:val="1"/>
  </w:num>
  <w:num w:numId="6">
    <w:abstractNumId w:val="8"/>
  </w:num>
  <w:num w:numId="7">
    <w:abstractNumId w:val="12"/>
  </w:num>
  <w:num w:numId="8">
    <w:abstractNumId w:val="7"/>
  </w:num>
  <w:num w:numId="9">
    <w:abstractNumId w:val="14"/>
  </w:num>
  <w:num w:numId="10">
    <w:abstractNumId w:val="0"/>
  </w:num>
  <w:num w:numId="11">
    <w:abstractNumId w:val="11"/>
  </w:num>
  <w:num w:numId="12">
    <w:abstractNumId w:val="4"/>
  </w:num>
  <w:num w:numId="13">
    <w:abstractNumId w:val="3"/>
  </w:num>
  <w:num w:numId="14">
    <w:abstractNumId w:val="15"/>
  </w:num>
  <w:num w:numId="15">
    <w:abstractNumId w:val="9"/>
  </w:num>
  <w:num w:numId="16">
    <w:abstractNumId w:val="2"/>
  </w:num>
  <w:num w:numId="1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na Vacíková">
    <w15:presenceInfo w15:providerId="AD" w15:userId="S::jana.vacikova@apa.sk::42bc784a-e2c6-4403-8433-8823f189cd4b"/>
  </w15:person>
  <w15:person w15:author="Jana Vacíková [2]">
    <w15:presenceInfo w15:providerId="AD" w15:userId="S::jana.vacikova@apa.sk::42bc784a-e2c6-4403-8433-8823f189cd4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E01"/>
    <w:rsid w:val="000114EA"/>
    <w:rsid w:val="00012950"/>
    <w:rsid w:val="000139DB"/>
    <w:rsid w:val="00021278"/>
    <w:rsid w:val="0002660E"/>
    <w:rsid w:val="00026BF4"/>
    <w:rsid w:val="00026E39"/>
    <w:rsid w:val="00044C35"/>
    <w:rsid w:val="000464A6"/>
    <w:rsid w:val="00053A5A"/>
    <w:rsid w:val="000605D9"/>
    <w:rsid w:val="00061F85"/>
    <w:rsid w:val="00065B13"/>
    <w:rsid w:val="00072173"/>
    <w:rsid w:val="00075FFD"/>
    <w:rsid w:val="00076C57"/>
    <w:rsid w:val="00083359"/>
    <w:rsid w:val="00086746"/>
    <w:rsid w:val="00087A06"/>
    <w:rsid w:val="000A1684"/>
    <w:rsid w:val="000A36FD"/>
    <w:rsid w:val="000A45CA"/>
    <w:rsid w:val="000B001F"/>
    <w:rsid w:val="000D2D40"/>
    <w:rsid w:val="000E2AE9"/>
    <w:rsid w:val="000E389E"/>
    <w:rsid w:val="000E5C14"/>
    <w:rsid w:val="000F4644"/>
    <w:rsid w:val="000F5281"/>
    <w:rsid w:val="00101B4B"/>
    <w:rsid w:val="00107976"/>
    <w:rsid w:val="00115830"/>
    <w:rsid w:val="00120515"/>
    <w:rsid w:val="00122A45"/>
    <w:rsid w:val="00123BFC"/>
    <w:rsid w:val="001370AD"/>
    <w:rsid w:val="0015122C"/>
    <w:rsid w:val="001562C1"/>
    <w:rsid w:val="001632BB"/>
    <w:rsid w:val="00176C4F"/>
    <w:rsid w:val="00177905"/>
    <w:rsid w:val="00181140"/>
    <w:rsid w:val="00181950"/>
    <w:rsid w:val="001848E4"/>
    <w:rsid w:val="00194F4E"/>
    <w:rsid w:val="001A041D"/>
    <w:rsid w:val="001A0C90"/>
    <w:rsid w:val="001A1345"/>
    <w:rsid w:val="001B17D5"/>
    <w:rsid w:val="001D2710"/>
    <w:rsid w:val="00200416"/>
    <w:rsid w:val="0020562D"/>
    <w:rsid w:val="002069AE"/>
    <w:rsid w:val="00207407"/>
    <w:rsid w:val="00210CD7"/>
    <w:rsid w:val="002278B2"/>
    <w:rsid w:val="00246DD0"/>
    <w:rsid w:val="00246FA8"/>
    <w:rsid w:val="0025167E"/>
    <w:rsid w:val="00253361"/>
    <w:rsid w:val="002632DF"/>
    <w:rsid w:val="002653E1"/>
    <w:rsid w:val="002670F9"/>
    <w:rsid w:val="00267156"/>
    <w:rsid w:val="00272DE9"/>
    <w:rsid w:val="00276969"/>
    <w:rsid w:val="00285E5B"/>
    <w:rsid w:val="00290616"/>
    <w:rsid w:val="002920F2"/>
    <w:rsid w:val="00295830"/>
    <w:rsid w:val="002A76DC"/>
    <w:rsid w:val="002B01BB"/>
    <w:rsid w:val="002B5FAA"/>
    <w:rsid w:val="002C1E80"/>
    <w:rsid w:val="002C2784"/>
    <w:rsid w:val="002C2A55"/>
    <w:rsid w:val="002D1115"/>
    <w:rsid w:val="002D2FA5"/>
    <w:rsid w:val="00310A60"/>
    <w:rsid w:val="00310BAD"/>
    <w:rsid w:val="00323937"/>
    <w:rsid w:val="00323DD0"/>
    <w:rsid w:val="00326362"/>
    <w:rsid w:val="00336E9B"/>
    <w:rsid w:val="00340F6E"/>
    <w:rsid w:val="00341A51"/>
    <w:rsid w:val="00346CF7"/>
    <w:rsid w:val="00352989"/>
    <w:rsid w:val="00357E20"/>
    <w:rsid w:val="00372ADA"/>
    <w:rsid w:val="003845F1"/>
    <w:rsid w:val="0039250C"/>
    <w:rsid w:val="003962DC"/>
    <w:rsid w:val="003A0099"/>
    <w:rsid w:val="003A0E0B"/>
    <w:rsid w:val="003A1B35"/>
    <w:rsid w:val="003A4B6E"/>
    <w:rsid w:val="003A5B12"/>
    <w:rsid w:val="003B4321"/>
    <w:rsid w:val="003C5AB4"/>
    <w:rsid w:val="003D0190"/>
    <w:rsid w:val="003D1B05"/>
    <w:rsid w:val="003D1EF3"/>
    <w:rsid w:val="003D636D"/>
    <w:rsid w:val="003E1D91"/>
    <w:rsid w:val="004005F2"/>
    <w:rsid w:val="00400A98"/>
    <w:rsid w:val="004018B2"/>
    <w:rsid w:val="004033EE"/>
    <w:rsid w:val="00410377"/>
    <w:rsid w:val="004153EF"/>
    <w:rsid w:val="004162C8"/>
    <w:rsid w:val="00431729"/>
    <w:rsid w:val="00437372"/>
    <w:rsid w:val="00441ADB"/>
    <w:rsid w:val="00443D2E"/>
    <w:rsid w:val="004460B7"/>
    <w:rsid w:val="00446CC8"/>
    <w:rsid w:val="004624E7"/>
    <w:rsid w:val="00470EA6"/>
    <w:rsid w:val="00476334"/>
    <w:rsid w:val="004824CF"/>
    <w:rsid w:val="004842A3"/>
    <w:rsid w:val="004842AF"/>
    <w:rsid w:val="00496200"/>
    <w:rsid w:val="004A230B"/>
    <w:rsid w:val="004A44A3"/>
    <w:rsid w:val="004A6E35"/>
    <w:rsid w:val="004B086B"/>
    <w:rsid w:val="004E0FF4"/>
    <w:rsid w:val="004E2EF2"/>
    <w:rsid w:val="004F14E8"/>
    <w:rsid w:val="004F6FD7"/>
    <w:rsid w:val="004F7618"/>
    <w:rsid w:val="00501D79"/>
    <w:rsid w:val="0050325E"/>
    <w:rsid w:val="0051175C"/>
    <w:rsid w:val="00516BCB"/>
    <w:rsid w:val="00520B70"/>
    <w:rsid w:val="00524A8B"/>
    <w:rsid w:val="00535D6B"/>
    <w:rsid w:val="005363EC"/>
    <w:rsid w:val="005401D6"/>
    <w:rsid w:val="00543AC4"/>
    <w:rsid w:val="005449AB"/>
    <w:rsid w:val="00544ED1"/>
    <w:rsid w:val="00547D86"/>
    <w:rsid w:val="0055003B"/>
    <w:rsid w:val="00551A13"/>
    <w:rsid w:val="00560F74"/>
    <w:rsid w:val="00562449"/>
    <w:rsid w:val="00562DAE"/>
    <w:rsid w:val="00565821"/>
    <w:rsid w:val="00567B7E"/>
    <w:rsid w:val="005722A9"/>
    <w:rsid w:val="0058085E"/>
    <w:rsid w:val="005848F8"/>
    <w:rsid w:val="00586E0B"/>
    <w:rsid w:val="0059507A"/>
    <w:rsid w:val="00595AB9"/>
    <w:rsid w:val="005C4B14"/>
    <w:rsid w:val="005C5A1C"/>
    <w:rsid w:val="005C7730"/>
    <w:rsid w:val="005E096B"/>
    <w:rsid w:val="005F2CCF"/>
    <w:rsid w:val="005F60A0"/>
    <w:rsid w:val="00606B4D"/>
    <w:rsid w:val="00611F44"/>
    <w:rsid w:val="00623590"/>
    <w:rsid w:val="006253B0"/>
    <w:rsid w:val="0064326D"/>
    <w:rsid w:val="006572C6"/>
    <w:rsid w:val="00663CFD"/>
    <w:rsid w:val="0066595E"/>
    <w:rsid w:val="006679CB"/>
    <w:rsid w:val="00686CF4"/>
    <w:rsid w:val="0069588B"/>
    <w:rsid w:val="006A77BC"/>
    <w:rsid w:val="006C7836"/>
    <w:rsid w:val="006D1FA3"/>
    <w:rsid w:val="006D201B"/>
    <w:rsid w:val="006D4A89"/>
    <w:rsid w:val="006F1739"/>
    <w:rsid w:val="006F57F1"/>
    <w:rsid w:val="006F7E40"/>
    <w:rsid w:val="007135CC"/>
    <w:rsid w:val="007219E8"/>
    <w:rsid w:val="00725BF2"/>
    <w:rsid w:val="007361E1"/>
    <w:rsid w:val="007434E1"/>
    <w:rsid w:val="0074536C"/>
    <w:rsid w:val="00747583"/>
    <w:rsid w:val="00756E25"/>
    <w:rsid w:val="0075775F"/>
    <w:rsid w:val="00770783"/>
    <w:rsid w:val="00771286"/>
    <w:rsid w:val="00772C0E"/>
    <w:rsid w:val="00776A31"/>
    <w:rsid w:val="007833CE"/>
    <w:rsid w:val="00783A01"/>
    <w:rsid w:val="007868AB"/>
    <w:rsid w:val="00787C6E"/>
    <w:rsid w:val="00796335"/>
    <w:rsid w:val="00796A5A"/>
    <w:rsid w:val="007A69B0"/>
    <w:rsid w:val="007B322B"/>
    <w:rsid w:val="007C5C4D"/>
    <w:rsid w:val="007D625D"/>
    <w:rsid w:val="00811CF0"/>
    <w:rsid w:val="008124D7"/>
    <w:rsid w:val="0082099B"/>
    <w:rsid w:val="00830DC4"/>
    <w:rsid w:val="0084031D"/>
    <w:rsid w:val="00845D29"/>
    <w:rsid w:val="00852636"/>
    <w:rsid w:val="0086077B"/>
    <w:rsid w:val="0086224D"/>
    <w:rsid w:val="00871E54"/>
    <w:rsid w:val="008738E7"/>
    <w:rsid w:val="00883FE8"/>
    <w:rsid w:val="00884CC0"/>
    <w:rsid w:val="00893DB3"/>
    <w:rsid w:val="00897346"/>
    <w:rsid w:val="00897580"/>
    <w:rsid w:val="008A1F27"/>
    <w:rsid w:val="008C2B8B"/>
    <w:rsid w:val="008C4B94"/>
    <w:rsid w:val="008D3289"/>
    <w:rsid w:val="008E7C52"/>
    <w:rsid w:val="008F1532"/>
    <w:rsid w:val="008F7272"/>
    <w:rsid w:val="008F78CF"/>
    <w:rsid w:val="009004C2"/>
    <w:rsid w:val="00904147"/>
    <w:rsid w:val="00910D95"/>
    <w:rsid w:val="00915E2C"/>
    <w:rsid w:val="00923C32"/>
    <w:rsid w:val="00930972"/>
    <w:rsid w:val="00936CD8"/>
    <w:rsid w:val="00940298"/>
    <w:rsid w:val="00945D7F"/>
    <w:rsid w:val="00955763"/>
    <w:rsid w:val="00961404"/>
    <w:rsid w:val="00967969"/>
    <w:rsid w:val="00992529"/>
    <w:rsid w:val="00992D9A"/>
    <w:rsid w:val="009A2E1A"/>
    <w:rsid w:val="009A7062"/>
    <w:rsid w:val="009A79BF"/>
    <w:rsid w:val="009C0B82"/>
    <w:rsid w:val="009C247D"/>
    <w:rsid w:val="009D437D"/>
    <w:rsid w:val="009D49B5"/>
    <w:rsid w:val="009D746B"/>
    <w:rsid w:val="009D7999"/>
    <w:rsid w:val="009E277C"/>
    <w:rsid w:val="009E496A"/>
    <w:rsid w:val="009F1763"/>
    <w:rsid w:val="009F3EAA"/>
    <w:rsid w:val="00A02F11"/>
    <w:rsid w:val="00A04E58"/>
    <w:rsid w:val="00A322FE"/>
    <w:rsid w:val="00A32628"/>
    <w:rsid w:val="00A36E24"/>
    <w:rsid w:val="00A40198"/>
    <w:rsid w:val="00A4110D"/>
    <w:rsid w:val="00A479FA"/>
    <w:rsid w:val="00A622C2"/>
    <w:rsid w:val="00A732BC"/>
    <w:rsid w:val="00A82197"/>
    <w:rsid w:val="00A844EA"/>
    <w:rsid w:val="00A84578"/>
    <w:rsid w:val="00A9444C"/>
    <w:rsid w:val="00AA1D84"/>
    <w:rsid w:val="00AA2C6B"/>
    <w:rsid w:val="00AA77BE"/>
    <w:rsid w:val="00AC48EA"/>
    <w:rsid w:val="00AD3220"/>
    <w:rsid w:val="00AD3CE5"/>
    <w:rsid w:val="00AD6F0A"/>
    <w:rsid w:val="00AE4DE7"/>
    <w:rsid w:val="00AF4AC1"/>
    <w:rsid w:val="00B02B8A"/>
    <w:rsid w:val="00B16D59"/>
    <w:rsid w:val="00B23A8F"/>
    <w:rsid w:val="00B330E4"/>
    <w:rsid w:val="00B41846"/>
    <w:rsid w:val="00B5783F"/>
    <w:rsid w:val="00B7050F"/>
    <w:rsid w:val="00B7185F"/>
    <w:rsid w:val="00B93B14"/>
    <w:rsid w:val="00B96BE5"/>
    <w:rsid w:val="00BA27C7"/>
    <w:rsid w:val="00BB7753"/>
    <w:rsid w:val="00BC2F2C"/>
    <w:rsid w:val="00BE1665"/>
    <w:rsid w:val="00BE4667"/>
    <w:rsid w:val="00BF0963"/>
    <w:rsid w:val="00BF2F89"/>
    <w:rsid w:val="00BF3BD6"/>
    <w:rsid w:val="00C05B11"/>
    <w:rsid w:val="00C06AC3"/>
    <w:rsid w:val="00C06AD8"/>
    <w:rsid w:val="00C07038"/>
    <w:rsid w:val="00C07875"/>
    <w:rsid w:val="00C10A32"/>
    <w:rsid w:val="00C11D68"/>
    <w:rsid w:val="00C20388"/>
    <w:rsid w:val="00C24D79"/>
    <w:rsid w:val="00C276AD"/>
    <w:rsid w:val="00C329A3"/>
    <w:rsid w:val="00C32BE6"/>
    <w:rsid w:val="00C3337D"/>
    <w:rsid w:val="00C35D41"/>
    <w:rsid w:val="00C364F2"/>
    <w:rsid w:val="00C41E64"/>
    <w:rsid w:val="00C42905"/>
    <w:rsid w:val="00C460CF"/>
    <w:rsid w:val="00C72E19"/>
    <w:rsid w:val="00C81B15"/>
    <w:rsid w:val="00C86B77"/>
    <w:rsid w:val="00C907B3"/>
    <w:rsid w:val="00C9785F"/>
    <w:rsid w:val="00CA42E4"/>
    <w:rsid w:val="00CB55DC"/>
    <w:rsid w:val="00CB5709"/>
    <w:rsid w:val="00CD0FA3"/>
    <w:rsid w:val="00CE2479"/>
    <w:rsid w:val="00CE3C31"/>
    <w:rsid w:val="00CF68C5"/>
    <w:rsid w:val="00CF7208"/>
    <w:rsid w:val="00D0327C"/>
    <w:rsid w:val="00D077EB"/>
    <w:rsid w:val="00D26F9E"/>
    <w:rsid w:val="00D34AE2"/>
    <w:rsid w:val="00D43099"/>
    <w:rsid w:val="00D43514"/>
    <w:rsid w:val="00D46D02"/>
    <w:rsid w:val="00D52359"/>
    <w:rsid w:val="00D57E01"/>
    <w:rsid w:val="00D7051F"/>
    <w:rsid w:val="00D777E5"/>
    <w:rsid w:val="00D803A8"/>
    <w:rsid w:val="00DA0E63"/>
    <w:rsid w:val="00DC3F24"/>
    <w:rsid w:val="00DD72F4"/>
    <w:rsid w:val="00DD7F6E"/>
    <w:rsid w:val="00DE3AAE"/>
    <w:rsid w:val="00DF1B27"/>
    <w:rsid w:val="00E05222"/>
    <w:rsid w:val="00E1252C"/>
    <w:rsid w:val="00E127FF"/>
    <w:rsid w:val="00E12BFE"/>
    <w:rsid w:val="00E12CF9"/>
    <w:rsid w:val="00E14BE9"/>
    <w:rsid w:val="00E177F7"/>
    <w:rsid w:val="00E23389"/>
    <w:rsid w:val="00E2562C"/>
    <w:rsid w:val="00E52170"/>
    <w:rsid w:val="00E579C6"/>
    <w:rsid w:val="00E64C1D"/>
    <w:rsid w:val="00E6773C"/>
    <w:rsid w:val="00E80CEF"/>
    <w:rsid w:val="00E832E7"/>
    <w:rsid w:val="00E85FEC"/>
    <w:rsid w:val="00E8733A"/>
    <w:rsid w:val="00E8790D"/>
    <w:rsid w:val="00E90A83"/>
    <w:rsid w:val="00E923B4"/>
    <w:rsid w:val="00EC0506"/>
    <w:rsid w:val="00ED5354"/>
    <w:rsid w:val="00EE73B8"/>
    <w:rsid w:val="00EF18EB"/>
    <w:rsid w:val="00EF62A4"/>
    <w:rsid w:val="00EF75F7"/>
    <w:rsid w:val="00F01069"/>
    <w:rsid w:val="00F05EF5"/>
    <w:rsid w:val="00F133A5"/>
    <w:rsid w:val="00F2509D"/>
    <w:rsid w:val="00F279B4"/>
    <w:rsid w:val="00F35F04"/>
    <w:rsid w:val="00F419BA"/>
    <w:rsid w:val="00F437D8"/>
    <w:rsid w:val="00F50703"/>
    <w:rsid w:val="00F519CD"/>
    <w:rsid w:val="00F51A1A"/>
    <w:rsid w:val="00F53CB6"/>
    <w:rsid w:val="00F61D19"/>
    <w:rsid w:val="00F61D8C"/>
    <w:rsid w:val="00F65A9D"/>
    <w:rsid w:val="00F82900"/>
    <w:rsid w:val="00FA7D3E"/>
    <w:rsid w:val="00FB3C86"/>
    <w:rsid w:val="00FB58CA"/>
    <w:rsid w:val="00FC14C4"/>
    <w:rsid w:val="00FC30F3"/>
    <w:rsid w:val="00FC7AB6"/>
    <w:rsid w:val="00FD1806"/>
    <w:rsid w:val="00FD3A4E"/>
    <w:rsid w:val="00FD6B2A"/>
    <w:rsid w:val="00FE24ED"/>
    <w:rsid w:val="00FF0F57"/>
    <w:rsid w:val="00FF1347"/>
    <w:rsid w:val="00FF1F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1E7580"/>
  <w15:chartTrackingRefBased/>
  <w15:docId w15:val="{F8081C69-5C86-40C0-A767-3CFD0803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57E01"/>
    <w:pPr>
      <w:jc w:val="both"/>
    </w:pPr>
    <w:rPr>
      <w:rFonts w:ascii="Times New Roman" w:eastAsia="Times New Roman" w:hAnsi="Times New Roman"/>
      <w:sz w:val="24"/>
      <w:lang w:val="cs-CZ" w:eastAsia="cs-CZ"/>
    </w:rPr>
  </w:style>
  <w:style w:type="paragraph" w:styleId="Nadpis1">
    <w:name w:val="heading 1"/>
    <w:basedOn w:val="Normlny"/>
    <w:next w:val="Normlny"/>
    <w:link w:val="Nadpis1Char"/>
    <w:qFormat/>
    <w:rsid w:val="00D57E01"/>
    <w:pPr>
      <w:keepNext/>
      <w:numPr>
        <w:numId w:val="1"/>
      </w:numPr>
      <w:shd w:val="clear" w:color="auto" w:fill="C6D9F1"/>
      <w:tabs>
        <w:tab w:val="left" w:pos="-1843"/>
      </w:tabs>
      <w:spacing w:before="120" w:after="240"/>
      <w:outlineLvl w:val="0"/>
    </w:pPr>
    <w:rPr>
      <w:b/>
      <w:bCs/>
      <w:kern w:val="32"/>
      <w:sz w:val="28"/>
      <w:szCs w:val="24"/>
      <w:lang w:val="x-none"/>
    </w:rPr>
  </w:style>
  <w:style w:type="paragraph" w:styleId="Nadpis2">
    <w:name w:val="heading 2"/>
    <w:basedOn w:val="Normlny"/>
    <w:next w:val="Normlny"/>
    <w:link w:val="Nadpis2Char"/>
    <w:autoRedefine/>
    <w:qFormat/>
    <w:rsid w:val="00D57E01"/>
    <w:pPr>
      <w:numPr>
        <w:ilvl w:val="1"/>
        <w:numId w:val="1"/>
      </w:numPr>
      <w:tabs>
        <w:tab w:val="left" w:pos="567"/>
      </w:tabs>
      <w:spacing w:before="120" w:after="120"/>
      <w:outlineLvl w:val="1"/>
    </w:pPr>
    <w:rPr>
      <w:b/>
      <w:bCs/>
      <w:i/>
      <w:iCs/>
      <w:sz w:val="26"/>
      <w:szCs w:val="28"/>
      <w:lang w:val="x-none"/>
    </w:rPr>
  </w:style>
  <w:style w:type="paragraph" w:styleId="Nadpis3">
    <w:name w:val="heading 3"/>
    <w:basedOn w:val="Normlny"/>
    <w:next w:val="Normlny"/>
    <w:link w:val="Nadpis3Char"/>
    <w:qFormat/>
    <w:rsid w:val="00D57E01"/>
    <w:pPr>
      <w:keepNext/>
      <w:numPr>
        <w:ilvl w:val="2"/>
        <w:numId w:val="1"/>
      </w:numPr>
      <w:spacing w:before="240" w:after="60"/>
      <w:outlineLvl w:val="2"/>
    </w:pPr>
    <w:rPr>
      <w:b/>
      <w:bCs/>
      <w:szCs w:val="26"/>
      <w:lang w:val="x-none"/>
    </w:rPr>
  </w:style>
  <w:style w:type="paragraph" w:styleId="Nadpis4">
    <w:name w:val="heading 4"/>
    <w:basedOn w:val="Normlny"/>
    <w:next w:val="Normlny"/>
    <w:link w:val="Nadpis4Char"/>
    <w:qFormat/>
    <w:rsid w:val="00D57E01"/>
    <w:pPr>
      <w:keepNext/>
      <w:numPr>
        <w:ilvl w:val="3"/>
        <w:numId w:val="1"/>
      </w:numPr>
      <w:spacing w:before="240" w:after="60"/>
      <w:outlineLvl w:val="3"/>
    </w:pPr>
    <w:rPr>
      <w:rFonts w:ascii="Calibri" w:hAnsi="Calibri"/>
      <w:b/>
      <w:bCs/>
      <w:sz w:val="28"/>
      <w:szCs w:val="28"/>
      <w:lang w:val="x-none"/>
    </w:rPr>
  </w:style>
  <w:style w:type="paragraph" w:styleId="Nadpis5">
    <w:name w:val="heading 5"/>
    <w:basedOn w:val="Normlny"/>
    <w:next w:val="Normlny"/>
    <w:link w:val="Nadpis5Char"/>
    <w:qFormat/>
    <w:rsid w:val="00D57E01"/>
    <w:pPr>
      <w:numPr>
        <w:ilvl w:val="4"/>
        <w:numId w:val="1"/>
      </w:numPr>
      <w:spacing w:before="240" w:after="60"/>
      <w:outlineLvl w:val="4"/>
    </w:pPr>
    <w:rPr>
      <w:rFonts w:ascii="Calibri" w:hAnsi="Calibri"/>
      <w:b/>
      <w:bCs/>
      <w:i/>
      <w:iCs/>
      <w:sz w:val="26"/>
      <w:szCs w:val="26"/>
      <w:lang w:val="x-none"/>
    </w:rPr>
  </w:style>
  <w:style w:type="paragraph" w:styleId="Nadpis6">
    <w:name w:val="heading 6"/>
    <w:basedOn w:val="Normlny"/>
    <w:next w:val="Normlny"/>
    <w:link w:val="Nadpis6Char"/>
    <w:qFormat/>
    <w:rsid w:val="00D57E01"/>
    <w:pPr>
      <w:numPr>
        <w:ilvl w:val="5"/>
        <w:numId w:val="1"/>
      </w:numPr>
      <w:spacing w:before="240" w:after="60"/>
      <w:outlineLvl w:val="5"/>
    </w:pPr>
    <w:rPr>
      <w:rFonts w:ascii="Calibri" w:hAnsi="Calibri"/>
      <w:b/>
      <w:bCs/>
      <w:sz w:val="20"/>
      <w:lang w:val="x-none"/>
    </w:rPr>
  </w:style>
  <w:style w:type="paragraph" w:styleId="Nadpis7">
    <w:name w:val="heading 7"/>
    <w:basedOn w:val="Normlny"/>
    <w:next w:val="Normlny"/>
    <w:link w:val="Nadpis7Char"/>
    <w:qFormat/>
    <w:rsid w:val="00D57E01"/>
    <w:pPr>
      <w:numPr>
        <w:ilvl w:val="6"/>
        <w:numId w:val="1"/>
      </w:numPr>
      <w:spacing w:before="240" w:after="60"/>
      <w:outlineLvl w:val="6"/>
    </w:pPr>
    <w:rPr>
      <w:rFonts w:ascii="Calibri" w:hAnsi="Calibri"/>
      <w:szCs w:val="24"/>
      <w:lang w:val="x-none"/>
    </w:rPr>
  </w:style>
  <w:style w:type="paragraph" w:styleId="Nadpis8">
    <w:name w:val="heading 8"/>
    <w:basedOn w:val="Normlny"/>
    <w:next w:val="Normlny"/>
    <w:link w:val="Nadpis8Char"/>
    <w:qFormat/>
    <w:rsid w:val="00D57E01"/>
    <w:pPr>
      <w:numPr>
        <w:ilvl w:val="7"/>
        <w:numId w:val="1"/>
      </w:numPr>
      <w:spacing w:before="240" w:after="60"/>
      <w:outlineLvl w:val="7"/>
    </w:pPr>
    <w:rPr>
      <w:rFonts w:ascii="Calibri" w:hAnsi="Calibri"/>
      <w:i/>
      <w:iCs/>
      <w:szCs w:val="24"/>
      <w:lang w:val="x-none"/>
    </w:rPr>
  </w:style>
  <w:style w:type="paragraph" w:styleId="Nadpis9">
    <w:name w:val="heading 9"/>
    <w:basedOn w:val="Normlny"/>
    <w:next w:val="Normlny"/>
    <w:link w:val="Nadpis9Char"/>
    <w:qFormat/>
    <w:rsid w:val="00D57E01"/>
    <w:pPr>
      <w:numPr>
        <w:ilvl w:val="8"/>
        <w:numId w:val="1"/>
      </w:numPr>
      <w:spacing w:before="240" w:after="60"/>
      <w:outlineLvl w:val="8"/>
    </w:pPr>
    <w:rPr>
      <w:rFonts w:ascii="Cambria" w:hAnsi="Cambria"/>
      <w:sz w:val="20"/>
      <w:lang w:val="x-none"/>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D57E01"/>
    <w:rPr>
      <w:rFonts w:ascii="Times New Roman" w:eastAsia="Times New Roman" w:hAnsi="Times New Roman" w:cs="Times New Roman"/>
      <w:b/>
      <w:bCs/>
      <w:kern w:val="32"/>
      <w:sz w:val="28"/>
      <w:szCs w:val="24"/>
      <w:shd w:val="clear" w:color="auto" w:fill="C6D9F1"/>
      <w:lang w:eastAsia="cs-CZ"/>
    </w:rPr>
  </w:style>
  <w:style w:type="character" w:customStyle="1" w:styleId="Nadpis2Char">
    <w:name w:val="Nadpis 2 Char"/>
    <w:link w:val="Nadpis2"/>
    <w:rsid w:val="00D57E01"/>
    <w:rPr>
      <w:rFonts w:ascii="Times New Roman" w:eastAsia="Times New Roman" w:hAnsi="Times New Roman" w:cs="Times New Roman"/>
      <w:b/>
      <w:bCs/>
      <w:i/>
      <w:iCs/>
      <w:sz w:val="26"/>
      <w:szCs w:val="28"/>
      <w:lang w:eastAsia="cs-CZ"/>
    </w:rPr>
  </w:style>
  <w:style w:type="character" w:customStyle="1" w:styleId="Nadpis3Char">
    <w:name w:val="Nadpis 3 Char"/>
    <w:link w:val="Nadpis3"/>
    <w:rsid w:val="00D57E01"/>
    <w:rPr>
      <w:rFonts w:ascii="Times New Roman" w:eastAsia="Times New Roman" w:hAnsi="Times New Roman" w:cs="Times New Roman"/>
      <w:b/>
      <w:bCs/>
      <w:sz w:val="24"/>
      <w:szCs w:val="26"/>
      <w:lang w:eastAsia="cs-CZ"/>
    </w:rPr>
  </w:style>
  <w:style w:type="character" w:customStyle="1" w:styleId="Nadpis4Char">
    <w:name w:val="Nadpis 4 Char"/>
    <w:link w:val="Nadpis4"/>
    <w:rsid w:val="00D57E01"/>
    <w:rPr>
      <w:rFonts w:ascii="Calibri" w:eastAsia="Times New Roman" w:hAnsi="Calibri" w:cs="Times New Roman"/>
      <w:b/>
      <w:bCs/>
      <w:sz w:val="28"/>
      <w:szCs w:val="28"/>
      <w:lang w:eastAsia="cs-CZ"/>
    </w:rPr>
  </w:style>
  <w:style w:type="character" w:customStyle="1" w:styleId="Nadpis5Char">
    <w:name w:val="Nadpis 5 Char"/>
    <w:link w:val="Nadpis5"/>
    <w:rsid w:val="00D57E01"/>
    <w:rPr>
      <w:rFonts w:ascii="Calibri" w:eastAsia="Times New Roman" w:hAnsi="Calibri" w:cs="Times New Roman"/>
      <w:b/>
      <w:bCs/>
      <w:i/>
      <w:iCs/>
      <w:sz w:val="26"/>
      <w:szCs w:val="26"/>
      <w:lang w:eastAsia="cs-CZ"/>
    </w:rPr>
  </w:style>
  <w:style w:type="character" w:customStyle="1" w:styleId="Nadpis6Char">
    <w:name w:val="Nadpis 6 Char"/>
    <w:link w:val="Nadpis6"/>
    <w:rsid w:val="00D57E01"/>
    <w:rPr>
      <w:rFonts w:ascii="Calibri" w:eastAsia="Times New Roman" w:hAnsi="Calibri" w:cs="Times New Roman"/>
      <w:b/>
      <w:bCs/>
      <w:lang w:eastAsia="cs-CZ"/>
    </w:rPr>
  </w:style>
  <w:style w:type="character" w:customStyle="1" w:styleId="Nadpis7Char">
    <w:name w:val="Nadpis 7 Char"/>
    <w:link w:val="Nadpis7"/>
    <w:rsid w:val="00D57E01"/>
    <w:rPr>
      <w:rFonts w:ascii="Calibri" w:eastAsia="Times New Roman" w:hAnsi="Calibri" w:cs="Times New Roman"/>
      <w:sz w:val="24"/>
      <w:szCs w:val="24"/>
      <w:lang w:eastAsia="cs-CZ"/>
    </w:rPr>
  </w:style>
  <w:style w:type="character" w:customStyle="1" w:styleId="Nadpis8Char">
    <w:name w:val="Nadpis 8 Char"/>
    <w:link w:val="Nadpis8"/>
    <w:rsid w:val="00D57E01"/>
    <w:rPr>
      <w:rFonts w:ascii="Calibri" w:eastAsia="Times New Roman" w:hAnsi="Calibri" w:cs="Times New Roman"/>
      <w:i/>
      <w:iCs/>
      <w:sz w:val="24"/>
      <w:szCs w:val="24"/>
      <w:lang w:eastAsia="cs-CZ"/>
    </w:rPr>
  </w:style>
  <w:style w:type="character" w:customStyle="1" w:styleId="Nadpis9Char">
    <w:name w:val="Nadpis 9 Char"/>
    <w:link w:val="Nadpis9"/>
    <w:rsid w:val="00D57E01"/>
    <w:rPr>
      <w:rFonts w:ascii="Cambria" w:eastAsia="Times New Roman" w:hAnsi="Cambria" w:cs="Times New Roman"/>
      <w:lang w:eastAsia="cs-CZ"/>
    </w:rPr>
  </w:style>
  <w:style w:type="character" w:styleId="Odkaznapoznmkupodiarou">
    <w:name w:val="footnote reference"/>
    <w:semiHidden/>
    <w:rsid w:val="00D57E01"/>
    <w:rPr>
      <w:vertAlign w:val="superscript"/>
    </w:rPr>
  </w:style>
  <w:style w:type="paragraph" w:styleId="Pta">
    <w:name w:val="footer"/>
    <w:basedOn w:val="Normlny"/>
    <w:link w:val="PtaChar"/>
    <w:uiPriority w:val="99"/>
    <w:rsid w:val="00D57E01"/>
    <w:pPr>
      <w:tabs>
        <w:tab w:val="center" w:pos="4536"/>
        <w:tab w:val="right" w:pos="9072"/>
      </w:tabs>
    </w:pPr>
    <w:rPr>
      <w:lang w:val="x-none"/>
    </w:rPr>
  </w:style>
  <w:style w:type="character" w:customStyle="1" w:styleId="PtaChar">
    <w:name w:val="Päta Char"/>
    <w:link w:val="Pta"/>
    <w:uiPriority w:val="99"/>
    <w:rsid w:val="00D57E01"/>
    <w:rPr>
      <w:rFonts w:ascii="Times New Roman" w:eastAsia="Times New Roman" w:hAnsi="Times New Roman" w:cs="Times New Roman"/>
      <w:sz w:val="24"/>
      <w:szCs w:val="20"/>
      <w:lang w:eastAsia="cs-CZ"/>
    </w:rPr>
  </w:style>
  <w:style w:type="paragraph" w:styleId="Odsekzoznamu">
    <w:name w:val="List Paragraph"/>
    <w:basedOn w:val="Normlny"/>
    <w:uiPriority w:val="34"/>
    <w:qFormat/>
    <w:rsid w:val="00D57E01"/>
    <w:pPr>
      <w:ind w:left="720"/>
      <w:contextualSpacing/>
    </w:pPr>
  </w:style>
  <w:style w:type="table" w:styleId="Mriekatabuky">
    <w:name w:val="Table Grid"/>
    <w:basedOn w:val="Normlnatabuka"/>
    <w:rsid w:val="00D57E01"/>
    <w:rPr>
      <w:rFonts w:ascii="Times New Roman" w:eastAsia="Times New Roman" w:hAnsi="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D57E01"/>
    <w:pPr>
      <w:tabs>
        <w:tab w:val="center" w:pos="4536"/>
        <w:tab w:val="right" w:pos="9072"/>
      </w:tabs>
    </w:pPr>
    <w:rPr>
      <w:lang w:val="x-none"/>
    </w:rPr>
  </w:style>
  <w:style w:type="character" w:customStyle="1" w:styleId="HlavikaChar">
    <w:name w:val="Hlavička Char"/>
    <w:link w:val="Hlavika"/>
    <w:uiPriority w:val="99"/>
    <w:rsid w:val="00D57E01"/>
    <w:rPr>
      <w:rFonts w:ascii="Times New Roman" w:eastAsia="Times New Roman" w:hAnsi="Times New Roman" w:cs="Times New Roman"/>
      <w:sz w:val="24"/>
      <w:szCs w:val="20"/>
      <w:lang w:eastAsia="cs-CZ"/>
    </w:rPr>
  </w:style>
  <w:style w:type="paragraph" w:styleId="Textpoznmkypodiarou">
    <w:name w:val="footnote text"/>
    <w:basedOn w:val="Normlny"/>
    <w:link w:val="TextpoznmkypodiarouChar"/>
    <w:uiPriority w:val="99"/>
    <w:unhideWhenUsed/>
    <w:rsid w:val="00D57E01"/>
    <w:rPr>
      <w:sz w:val="20"/>
      <w:lang w:val="x-none"/>
    </w:rPr>
  </w:style>
  <w:style w:type="character" w:customStyle="1" w:styleId="TextpoznmkypodiarouChar">
    <w:name w:val="Text poznámky pod čiarou Char"/>
    <w:link w:val="Textpoznmkypodiarou"/>
    <w:uiPriority w:val="99"/>
    <w:rsid w:val="00D57E01"/>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D26F9E"/>
    <w:rPr>
      <w:rFonts w:ascii="Tahoma" w:hAnsi="Tahoma"/>
      <w:sz w:val="16"/>
      <w:szCs w:val="16"/>
      <w:lang w:val="x-none" w:eastAsia="x-none"/>
    </w:rPr>
  </w:style>
  <w:style w:type="character" w:customStyle="1" w:styleId="TextbublinyChar">
    <w:name w:val="Text bubliny Char"/>
    <w:link w:val="Textbubliny"/>
    <w:uiPriority w:val="99"/>
    <w:semiHidden/>
    <w:rsid w:val="00D26F9E"/>
    <w:rPr>
      <w:rFonts w:ascii="Tahoma" w:eastAsia="Times New Roman" w:hAnsi="Tahoma" w:cs="Tahoma"/>
      <w:sz w:val="16"/>
      <w:szCs w:val="16"/>
    </w:rPr>
  </w:style>
  <w:style w:type="character" w:styleId="Odkaznakomentr">
    <w:name w:val="annotation reference"/>
    <w:uiPriority w:val="99"/>
    <w:semiHidden/>
    <w:unhideWhenUsed/>
    <w:rsid w:val="00D26F9E"/>
    <w:rPr>
      <w:sz w:val="16"/>
      <w:szCs w:val="16"/>
    </w:rPr>
  </w:style>
  <w:style w:type="paragraph" w:styleId="Textkomentra">
    <w:name w:val="annotation text"/>
    <w:basedOn w:val="Normlny"/>
    <w:link w:val="TextkomentraChar"/>
    <w:uiPriority w:val="99"/>
    <w:semiHidden/>
    <w:unhideWhenUsed/>
    <w:rsid w:val="00D26F9E"/>
    <w:rPr>
      <w:sz w:val="20"/>
      <w:lang w:val="x-none" w:eastAsia="x-none"/>
    </w:rPr>
  </w:style>
  <w:style w:type="character" w:customStyle="1" w:styleId="TextkomentraChar">
    <w:name w:val="Text komentára Char"/>
    <w:link w:val="Textkomentra"/>
    <w:uiPriority w:val="99"/>
    <w:semiHidden/>
    <w:rsid w:val="00D26F9E"/>
    <w:rPr>
      <w:rFonts w:ascii="Times New Roman" w:eastAsia="Times New Roman" w:hAnsi="Times New Roman"/>
    </w:rPr>
  </w:style>
  <w:style w:type="paragraph" w:styleId="Predmetkomentra">
    <w:name w:val="annotation subject"/>
    <w:basedOn w:val="Textkomentra"/>
    <w:next w:val="Textkomentra"/>
    <w:link w:val="PredmetkomentraChar"/>
    <w:uiPriority w:val="99"/>
    <w:semiHidden/>
    <w:unhideWhenUsed/>
    <w:rsid w:val="00D26F9E"/>
    <w:rPr>
      <w:b/>
      <w:bCs/>
    </w:rPr>
  </w:style>
  <w:style w:type="character" w:customStyle="1" w:styleId="PredmetkomentraChar">
    <w:name w:val="Predmet komentára Char"/>
    <w:link w:val="Predmetkomentra"/>
    <w:uiPriority w:val="99"/>
    <w:semiHidden/>
    <w:rsid w:val="00D26F9E"/>
    <w:rPr>
      <w:rFonts w:ascii="Times New Roman" w:eastAsia="Times New Roman" w:hAnsi="Times New Roman"/>
      <w:b/>
      <w:bCs/>
    </w:rPr>
  </w:style>
  <w:style w:type="paragraph" w:styleId="Revzia">
    <w:name w:val="Revision"/>
    <w:hidden/>
    <w:uiPriority w:val="99"/>
    <w:semiHidden/>
    <w:rsid w:val="00D34AE2"/>
    <w:rPr>
      <w:rFonts w:ascii="Times New Roman" w:eastAsia="Times New Roman" w:hAnsi="Times New Roman"/>
      <w:sz w:val="24"/>
      <w:lang w:val="cs-CZ" w:eastAsia="cs-CZ"/>
    </w:rPr>
  </w:style>
  <w:style w:type="character" w:styleId="Hypertextovprepojenie">
    <w:name w:val="Hyperlink"/>
    <w:uiPriority w:val="99"/>
    <w:unhideWhenUsed/>
    <w:rsid w:val="00D34AE2"/>
    <w:rPr>
      <w:color w:val="0000FF"/>
      <w:u w:val="single"/>
    </w:rPr>
  </w:style>
  <w:style w:type="character" w:styleId="PouitHypertextovPrepojenie">
    <w:name w:val="FollowedHyperlink"/>
    <w:uiPriority w:val="99"/>
    <w:semiHidden/>
    <w:unhideWhenUsed/>
    <w:rsid w:val="00087A06"/>
    <w:rPr>
      <w:color w:val="954F72"/>
      <w:u w:val="single"/>
    </w:rPr>
  </w:style>
  <w:style w:type="paragraph" w:styleId="Textvysvetlivky">
    <w:name w:val="endnote text"/>
    <w:basedOn w:val="Normlny"/>
    <w:link w:val="TextvysvetlivkyChar"/>
    <w:uiPriority w:val="99"/>
    <w:semiHidden/>
    <w:unhideWhenUsed/>
    <w:rsid w:val="004B086B"/>
    <w:rPr>
      <w:sz w:val="20"/>
    </w:rPr>
  </w:style>
  <w:style w:type="character" w:customStyle="1" w:styleId="TextvysvetlivkyChar">
    <w:name w:val="Text vysvetlivky Char"/>
    <w:basedOn w:val="Predvolenpsmoodseku"/>
    <w:link w:val="Textvysvetlivky"/>
    <w:uiPriority w:val="99"/>
    <w:semiHidden/>
    <w:rsid w:val="004B086B"/>
    <w:rPr>
      <w:rFonts w:ascii="Times New Roman" w:eastAsia="Times New Roman" w:hAnsi="Times New Roman"/>
      <w:lang w:val="cs-CZ" w:eastAsia="cs-CZ"/>
    </w:rPr>
  </w:style>
  <w:style w:type="character" w:styleId="Odkaznavysvetlivku">
    <w:name w:val="endnote reference"/>
    <w:basedOn w:val="Predvolenpsmoodseku"/>
    <w:uiPriority w:val="99"/>
    <w:semiHidden/>
    <w:unhideWhenUsed/>
    <w:rsid w:val="004B086B"/>
    <w:rPr>
      <w:vertAlign w:val="superscript"/>
    </w:rPr>
  </w:style>
  <w:style w:type="character" w:styleId="Vrazn">
    <w:name w:val="Strong"/>
    <w:basedOn w:val="Predvolenpsmoodseku"/>
    <w:uiPriority w:val="22"/>
    <w:qFormat/>
    <w:rsid w:val="00372ADA"/>
    <w:rPr>
      <w:b/>
      <w:bCs/>
    </w:rPr>
  </w:style>
  <w:style w:type="character" w:styleId="Intenzvnezvraznenie">
    <w:name w:val="Intense Emphasis"/>
    <w:basedOn w:val="Predvolenpsmoodseku"/>
    <w:uiPriority w:val="21"/>
    <w:qFormat/>
    <w:rsid w:val="0059507A"/>
    <w:rPr>
      <w:i/>
      <w:iCs/>
      <w:color w:val="5B9BD5" w:themeColor="accent1"/>
    </w:rPr>
  </w:style>
  <w:style w:type="character" w:customStyle="1" w:styleId="tl1">
    <w:name w:val="Štýl1"/>
    <w:basedOn w:val="Predvolenpsmoodseku"/>
    <w:uiPriority w:val="1"/>
    <w:rsid w:val="0059507A"/>
    <w:rPr>
      <w:bdr w:val="none" w:sz="0" w:space="0" w:color="auto"/>
      <w:shd w:val="pct25" w:color="auto" w:fill="auto"/>
    </w:rPr>
  </w:style>
  <w:style w:type="character" w:customStyle="1" w:styleId="tl2">
    <w:name w:val="Štýl2"/>
    <w:basedOn w:val="Predvolenpsmoodseku"/>
    <w:uiPriority w:val="1"/>
    <w:rsid w:val="0059507A"/>
    <w:rPr>
      <w:bdr w:val="none" w:sz="0" w:space="0" w:color="auto"/>
      <w:shd w:val="pct37" w:color="FF0000" w:fill="auto"/>
    </w:rPr>
  </w:style>
  <w:style w:type="character" w:styleId="Zvraznenie">
    <w:name w:val="Emphasis"/>
    <w:basedOn w:val="Predvolenpsmoodseku"/>
    <w:uiPriority w:val="20"/>
    <w:qFormat/>
    <w:rsid w:val="005950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954649">
      <w:bodyDiv w:val="1"/>
      <w:marLeft w:val="0"/>
      <w:marRight w:val="0"/>
      <w:marTop w:val="0"/>
      <w:marBottom w:val="0"/>
      <w:divBdr>
        <w:top w:val="none" w:sz="0" w:space="0" w:color="auto"/>
        <w:left w:val="none" w:sz="0" w:space="0" w:color="auto"/>
        <w:bottom w:val="none" w:sz="0" w:space="0" w:color="auto"/>
        <w:right w:val="none" w:sz="0" w:space="0" w:color="auto"/>
      </w:divBdr>
    </w:div>
    <w:div w:id="1102920033">
      <w:bodyDiv w:val="1"/>
      <w:marLeft w:val="0"/>
      <w:marRight w:val="0"/>
      <w:marTop w:val="0"/>
      <w:marBottom w:val="0"/>
      <w:divBdr>
        <w:top w:val="none" w:sz="0" w:space="0" w:color="auto"/>
        <w:left w:val="none" w:sz="0" w:space="0" w:color="auto"/>
        <w:bottom w:val="none" w:sz="0" w:space="0" w:color="auto"/>
        <w:right w:val="none" w:sz="0" w:space="0" w:color="auto"/>
      </w:divBdr>
    </w:div>
    <w:div w:id="1884125965">
      <w:bodyDiv w:val="1"/>
      <w:marLeft w:val="0"/>
      <w:marRight w:val="0"/>
      <w:marTop w:val="0"/>
      <w:marBottom w:val="0"/>
      <w:divBdr>
        <w:top w:val="none" w:sz="0" w:space="0" w:color="auto"/>
        <w:left w:val="none" w:sz="0" w:space="0" w:color="auto"/>
        <w:bottom w:val="none" w:sz="0" w:space="0" w:color="auto"/>
        <w:right w:val="none" w:sz="0" w:space="0" w:color="auto"/>
      </w:divBdr>
    </w:div>
    <w:div w:id="208641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D47603-5A06-4BDF-88F5-FB0E60426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1642</Words>
  <Characters>9361</Characters>
  <Application>Microsoft Office Word</Application>
  <DocSecurity>0</DocSecurity>
  <Lines>78</Lines>
  <Paragraphs>21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mze</Company>
  <LinksUpToDate>false</LinksUpToDate>
  <CharactersWithSpaces>10982</CharactersWithSpaces>
  <SharedDoc>false</SharedDoc>
  <HLinks>
    <vt:vector size="6" baseType="variant">
      <vt:variant>
        <vt:i4>655440</vt:i4>
      </vt:variant>
      <vt:variant>
        <vt:i4>0</vt:i4>
      </vt:variant>
      <vt:variant>
        <vt:i4>0</vt:i4>
      </vt:variant>
      <vt:variant>
        <vt:i4>5</vt:i4>
      </vt:variant>
      <vt:variant>
        <vt:lpwstr>https://goo.gl/RHT80t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10002046</dc:creator>
  <cp:keywords/>
  <cp:lastModifiedBy>Vacíková Jana</cp:lastModifiedBy>
  <cp:revision>2</cp:revision>
  <cp:lastPrinted>2017-10-09T10:58:00Z</cp:lastPrinted>
  <dcterms:created xsi:type="dcterms:W3CDTF">2025-03-25T16:07:00Z</dcterms:created>
  <dcterms:modified xsi:type="dcterms:W3CDTF">2025-03-25T16:07:00Z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2024-12-18T08:10:13Z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0acb5f4d-761b-4d83-98fe-90496c0b36c1</vt:lpwstr>
  </property>
  <property fmtid="{D5CDD505-2E9C-101B-9397-08002B2CF9AE}" pid="11" name="MSIP_Label_54743a8a-75f7-4ac9-9741-a35bd0337f21_ContentBits">
    <vt:lpwstr>2</vt:lpwstr>
  </property>
</Properties>
</file>